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8AAA2">
      <w:pPr>
        <w:pStyle w:val="8"/>
        <w:widowControl w:val="0"/>
        <w:adjustRightInd w:val="0"/>
        <w:snapToGrid w:val="0"/>
        <w:spacing w:line="540" w:lineRule="atLeast"/>
        <w:rPr>
          <w:rFonts w:hint="default" w:ascii="Times New Roman" w:hAnsi="Times New Roman" w:eastAsia="黑体"/>
          <w:color w:val="000000"/>
          <w:szCs w:val="32"/>
          <w:rPrChange w:id="0" w:author="冯木林" w:date="2025-01-06T15:49:01Z">
            <w:rPr>
              <w:rFonts w:hint="eastAsia" w:ascii="黑体" w:hAnsi="黑体" w:eastAsia="黑体"/>
              <w:color w:val="000000"/>
              <w:szCs w:val="32"/>
            </w:rPr>
          </w:rPrChange>
        </w:rPr>
      </w:pPr>
      <w:bookmarkStart w:id="0" w:name="_GoBack"/>
      <w:r>
        <w:rPr>
          <w:rFonts w:hint="default" w:ascii="Times New Roman" w:hAnsi="Times New Roman" w:eastAsia="黑体"/>
          <w:color w:val="000000"/>
          <w:szCs w:val="32"/>
          <w:rPrChange w:id="1" w:author="冯木林" w:date="2025-01-06T15:49:01Z">
            <w:rPr>
              <w:rFonts w:hint="eastAsia" w:ascii="黑体" w:hAnsi="黑体" w:eastAsia="黑体"/>
              <w:color w:val="000000"/>
              <w:szCs w:val="32"/>
            </w:rPr>
          </w:rPrChange>
        </w:rPr>
        <w:t>附件1</w:t>
      </w:r>
    </w:p>
    <w:p w14:paraId="7274B937">
      <w:pPr>
        <w:pStyle w:val="10"/>
        <w:ind w:left="1646" w:leftChars="87" w:hanging="1368" w:hangingChars="300"/>
        <w:jc w:val="center"/>
        <w:rPr>
          <w:del w:id="2" w:author="冯木林" w:date="2025-01-06T15:37:27Z"/>
          <w:rFonts w:hint="default" w:ascii="Times New Roman" w:eastAsia="方正小标宋简体"/>
          <w:color w:val="000000"/>
          <w:sz w:val="44"/>
          <w:szCs w:val="44"/>
          <w:rPrChange w:id="3" w:author="冯木林" w:date="2025-01-06T15:49:01Z">
            <w:rPr>
              <w:del w:id="4" w:author="冯木林" w:date="2025-01-06T15:37:27Z"/>
              <w:rFonts w:hint="eastAsia" w:ascii="方正小标宋简体" w:eastAsia="方正小标宋简体"/>
              <w:color w:val="000000"/>
              <w:sz w:val="44"/>
              <w:szCs w:val="44"/>
            </w:rPr>
          </w:rPrChange>
        </w:rPr>
      </w:pPr>
    </w:p>
    <w:p w14:paraId="0FEF74D2">
      <w:pPr>
        <w:pStyle w:val="10"/>
        <w:ind w:left="1646" w:leftChars="87" w:hanging="1368" w:hangingChars="300"/>
        <w:jc w:val="center"/>
        <w:rPr>
          <w:rStyle w:val="11"/>
          <w:rFonts w:hint="default" w:ascii="Times New Roman"/>
          <w:sz w:val="44"/>
          <w:szCs w:val="44"/>
          <w:rPrChange w:id="5" w:author="冯木林" w:date="2025-01-06T15:49:01Z">
            <w:rPr>
              <w:rStyle w:val="11"/>
              <w:rFonts w:hint="eastAsia" w:ascii="仿宋_GB2312"/>
              <w:sz w:val="44"/>
              <w:szCs w:val="44"/>
            </w:rPr>
          </w:rPrChange>
        </w:rPr>
      </w:pPr>
      <w:r>
        <w:rPr>
          <w:rFonts w:hint="default" w:ascii="Times New Roman" w:eastAsia="方正小标宋简体"/>
          <w:color w:val="000000"/>
          <w:sz w:val="44"/>
          <w:szCs w:val="44"/>
          <w:rPrChange w:id="6" w:author="冯木林" w:date="2025-01-06T15:49:01Z">
            <w:rPr>
              <w:rFonts w:hint="eastAsia" w:ascii="方正小标宋简体" w:eastAsia="方正小标宋简体"/>
              <w:color w:val="000000"/>
              <w:sz w:val="44"/>
              <w:szCs w:val="44"/>
            </w:rPr>
          </w:rPrChange>
        </w:rPr>
        <w:t>202</w:t>
      </w:r>
      <w:r>
        <w:rPr>
          <w:rFonts w:hint="default" w:ascii="Times New Roman" w:eastAsia="方正小标宋简体"/>
          <w:color w:val="000000"/>
          <w:sz w:val="44"/>
          <w:szCs w:val="44"/>
          <w:lang w:val="en-US" w:eastAsia="zh-CN"/>
          <w:rPrChange w:id="7" w:author="冯木林" w:date="2025-01-06T15:49:01Z">
            <w:rPr>
              <w:rFonts w:hint="eastAsia" w:ascii="方正小标宋简体" w:eastAsia="方正小标宋简体"/>
              <w:color w:val="000000"/>
              <w:sz w:val="44"/>
              <w:szCs w:val="44"/>
              <w:lang w:val="en-US" w:eastAsia="zh-CN"/>
            </w:rPr>
          </w:rPrChange>
        </w:rPr>
        <w:t>4</w:t>
      </w:r>
      <w:r>
        <w:rPr>
          <w:rFonts w:hint="default" w:ascii="Times New Roman" w:eastAsia="方正小标宋简体"/>
          <w:color w:val="000000"/>
          <w:sz w:val="44"/>
          <w:szCs w:val="44"/>
          <w:rPrChange w:id="8" w:author="冯木林" w:date="2025-01-06T15:49:01Z">
            <w:rPr>
              <w:rFonts w:hint="eastAsia" w:ascii="方正小标宋简体" w:eastAsia="方正小标宋简体"/>
              <w:color w:val="000000"/>
              <w:sz w:val="44"/>
              <w:szCs w:val="44"/>
            </w:rPr>
          </w:rPrChange>
        </w:rPr>
        <w:t>年度水运工程信用评价项目清单</w:t>
      </w:r>
    </w:p>
    <w:tbl>
      <w:tblPr>
        <w:tblStyle w:val="4"/>
        <w:tblW w:w="9268" w:type="dxa"/>
        <w:jc w:val="center"/>
        <w:tblLayout w:type="fixed"/>
        <w:tblCellMar>
          <w:top w:w="15" w:type="dxa"/>
          <w:left w:w="15" w:type="dxa"/>
          <w:bottom w:w="15" w:type="dxa"/>
          <w:right w:w="15" w:type="dxa"/>
        </w:tblCellMar>
      </w:tblPr>
      <w:tblGrid>
        <w:gridCol w:w="577"/>
        <w:gridCol w:w="3672"/>
        <w:gridCol w:w="2475"/>
        <w:gridCol w:w="1565"/>
        <w:gridCol w:w="979"/>
      </w:tblGrid>
      <w:tr w14:paraId="3EEE4A79">
        <w:tblPrEx>
          <w:tblCellMar>
            <w:top w:w="15" w:type="dxa"/>
            <w:left w:w="15" w:type="dxa"/>
            <w:bottom w:w="15" w:type="dxa"/>
            <w:right w:w="15" w:type="dxa"/>
          </w:tblCellMar>
        </w:tblPrEx>
        <w:trPr>
          <w:trHeight w:val="567" w:hRule="atLeast"/>
          <w:tblHeader/>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48A323F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黑体" w:cs="Times New Roman"/>
                <w:bCs/>
                <w:color w:val="auto"/>
                <w:sz w:val="24"/>
                <w:szCs w:val="24"/>
                <w:highlight w:val="none"/>
                <w:rPrChange w:id="9" w:author="冯木林" w:date="2025-01-06T15:49:01Z">
                  <w:rPr>
                    <w:rFonts w:hint="eastAsia" w:ascii="黑体" w:hAnsi="黑体" w:eastAsia="黑体" w:cs="黑体"/>
                    <w:bCs/>
                    <w:color w:val="auto"/>
                    <w:sz w:val="24"/>
                    <w:szCs w:val="24"/>
                    <w:highlight w:val="none"/>
                  </w:rPr>
                </w:rPrChange>
              </w:rPr>
            </w:pPr>
            <w:r>
              <w:rPr>
                <w:rFonts w:hint="default" w:ascii="Times New Roman" w:hAnsi="Times New Roman" w:eastAsia="黑体" w:cs="Times New Roman"/>
                <w:bCs/>
                <w:color w:val="auto"/>
                <w:kern w:val="0"/>
                <w:sz w:val="24"/>
                <w:szCs w:val="24"/>
                <w:highlight w:val="none"/>
                <w:lang w:bidi="ar"/>
                <w:rPrChange w:id="10" w:author="冯木林" w:date="2025-01-06T15:49:01Z">
                  <w:rPr>
                    <w:rFonts w:hint="eastAsia" w:ascii="黑体" w:hAnsi="黑体" w:eastAsia="黑体" w:cs="黑体"/>
                    <w:bCs/>
                    <w:color w:val="auto"/>
                    <w:kern w:val="0"/>
                    <w:sz w:val="24"/>
                    <w:szCs w:val="24"/>
                    <w:highlight w:val="none"/>
                    <w:lang w:bidi="ar"/>
                  </w:rPr>
                </w:rPrChange>
              </w:rPr>
              <w:t>序号</w:t>
            </w:r>
          </w:p>
        </w:tc>
        <w:tc>
          <w:tcPr>
            <w:tcW w:w="3672" w:type="dxa"/>
            <w:tcBorders>
              <w:top w:val="single" w:color="000000" w:sz="4" w:space="0"/>
              <w:left w:val="single" w:color="000000" w:sz="4" w:space="0"/>
              <w:bottom w:val="single" w:color="000000" w:sz="4" w:space="0"/>
              <w:right w:val="single" w:color="000000" w:sz="4" w:space="0"/>
            </w:tcBorders>
            <w:vAlign w:val="center"/>
          </w:tcPr>
          <w:p w14:paraId="184B8FB2">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黑体" w:cs="Times New Roman"/>
                <w:bCs/>
                <w:color w:val="auto"/>
                <w:sz w:val="24"/>
                <w:szCs w:val="24"/>
                <w:highlight w:val="none"/>
                <w:rPrChange w:id="11" w:author="冯木林" w:date="2025-01-06T15:49:01Z">
                  <w:rPr>
                    <w:rFonts w:hint="eastAsia" w:ascii="黑体" w:hAnsi="黑体" w:eastAsia="黑体" w:cs="黑体"/>
                    <w:bCs/>
                    <w:color w:val="auto"/>
                    <w:sz w:val="24"/>
                    <w:szCs w:val="24"/>
                    <w:highlight w:val="none"/>
                  </w:rPr>
                </w:rPrChange>
              </w:rPr>
            </w:pPr>
            <w:r>
              <w:rPr>
                <w:rFonts w:hint="default" w:ascii="Times New Roman" w:hAnsi="Times New Roman" w:eastAsia="黑体" w:cs="Times New Roman"/>
                <w:bCs/>
                <w:color w:val="auto"/>
                <w:kern w:val="0"/>
                <w:sz w:val="24"/>
                <w:szCs w:val="24"/>
                <w:highlight w:val="none"/>
                <w:lang w:bidi="ar"/>
                <w:rPrChange w:id="12" w:author="冯木林" w:date="2025-01-06T15:49:01Z">
                  <w:rPr>
                    <w:rFonts w:hint="eastAsia" w:ascii="黑体" w:hAnsi="黑体" w:eastAsia="黑体" w:cs="黑体"/>
                    <w:bCs/>
                    <w:color w:val="auto"/>
                    <w:kern w:val="0"/>
                    <w:sz w:val="24"/>
                    <w:szCs w:val="24"/>
                    <w:highlight w:val="none"/>
                    <w:lang w:bidi="ar"/>
                  </w:rPr>
                </w:rPrChange>
              </w:rPr>
              <w:t>项目名称</w:t>
            </w:r>
          </w:p>
        </w:tc>
        <w:tc>
          <w:tcPr>
            <w:tcW w:w="2475" w:type="dxa"/>
            <w:tcBorders>
              <w:top w:val="single" w:color="000000" w:sz="4" w:space="0"/>
              <w:left w:val="single" w:color="000000" w:sz="4" w:space="0"/>
              <w:bottom w:val="single" w:color="000000" w:sz="4" w:space="0"/>
              <w:right w:val="single" w:color="000000" w:sz="4" w:space="0"/>
            </w:tcBorders>
            <w:vAlign w:val="center"/>
          </w:tcPr>
          <w:p w14:paraId="6D86B7CA">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黑体" w:cs="Times New Roman"/>
                <w:bCs/>
                <w:color w:val="auto"/>
                <w:sz w:val="24"/>
                <w:szCs w:val="24"/>
                <w:highlight w:val="none"/>
                <w:rPrChange w:id="13" w:author="冯木林" w:date="2025-01-06T15:49:01Z">
                  <w:rPr>
                    <w:rFonts w:hint="eastAsia" w:ascii="黑体" w:hAnsi="黑体" w:eastAsia="黑体" w:cs="黑体"/>
                    <w:bCs/>
                    <w:color w:val="auto"/>
                    <w:sz w:val="24"/>
                    <w:szCs w:val="24"/>
                    <w:highlight w:val="none"/>
                  </w:rPr>
                </w:rPrChange>
              </w:rPr>
            </w:pPr>
            <w:r>
              <w:rPr>
                <w:rFonts w:hint="default" w:ascii="Times New Roman" w:hAnsi="Times New Roman" w:eastAsia="黑体" w:cs="Times New Roman"/>
                <w:bCs/>
                <w:color w:val="auto"/>
                <w:kern w:val="0"/>
                <w:sz w:val="24"/>
                <w:szCs w:val="24"/>
                <w:highlight w:val="none"/>
                <w:lang w:bidi="ar"/>
                <w:rPrChange w:id="14" w:author="冯木林" w:date="2025-01-06T15:49:01Z">
                  <w:rPr>
                    <w:rFonts w:hint="eastAsia" w:ascii="黑体" w:hAnsi="黑体" w:eastAsia="黑体" w:cs="黑体"/>
                    <w:bCs/>
                    <w:color w:val="auto"/>
                    <w:kern w:val="0"/>
                    <w:sz w:val="24"/>
                    <w:szCs w:val="24"/>
                    <w:highlight w:val="none"/>
                    <w:lang w:bidi="ar"/>
                  </w:rPr>
                </w:rPrChange>
              </w:rPr>
              <w:t>项目业主(建设单位)</w:t>
            </w:r>
          </w:p>
        </w:tc>
        <w:tc>
          <w:tcPr>
            <w:tcW w:w="1565" w:type="dxa"/>
            <w:tcBorders>
              <w:top w:val="single" w:color="000000" w:sz="4" w:space="0"/>
              <w:left w:val="single" w:color="000000" w:sz="4" w:space="0"/>
              <w:bottom w:val="single" w:color="000000" w:sz="4" w:space="0"/>
              <w:right w:val="single" w:color="000000" w:sz="4" w:space="0"/>
            </w:tcBorders>
            <w:vAlign w:val="center"/>
          </w:tcPr>
          <w:p w14:paraId="293ED0CC">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黑体" w:cs="Times New Roman"/>
                <w:bCs/>
                <w:color w:val="auto"/>
                <w:kern w:val="0"/>
                <w:sz w:val="24"/>
                <w:szCs w:val="24"/>
                <w:highlight w:val="none"/>
                <w:lang w:bidi="ar"/>
                <w:rPrChange w:id="15" w:author="冯木林" w:date="2025-01-06T15:49:01Z">
                  <w:rPr>
                    <w:rFonts w:hint="eastAsia" w:ascii="黑体" w:hAnsi="黑体" w:eastAsia="黑体" w:cs="黑体"/>
                    <w:bCs/>
                    <w:color w:val="auto"/>
                    <w:kern w:val="0"/>
                    <w:sz w:val="24"/>
                    <w:szCs w:val="24"/>
                    <w:highlight w:val="none"/>
                    <w:lang w:bidi="ar"/>
                  </w:rPr>
                </w:rPrChange>
              </w:rPr>
            </w:pPr>
            <w:r>
              <w:rPr>
                <w:rFonts w:hint="default" w:ascii="Times New Roman" w:hAnsi="Times New Roman" w:eastAsia="黑体" w:cs="Times New Roman"/>
                <w:bCs/>
                <w:color w:val="auto"/>
                <w:kern w:val="0"/>
                <w:sz w:val="24"/>
                <w:szCs w:val="24"/>
                <w:highlight w:val="none"/>
                <w:lang w:bidi="ar"/>
                <w:rPrChange w:id="16" w:author="冯木林" w:date="2025-01-06T15:49:01Z">
                  <w:rPr>
                    <w:rFonts w:hint="eastAsia" w:ascii="黑体" w:hAnsi="黑体" w:eastAsia="黑体" w:cs="黑体"/>
                    <w:bCs/>
                    <w:color w:val="auto"/>
                    <w:kern w:val="0"/>
                    <w:sz w:val="24"/>
                    <w:szCs w:val="24"/>
                    <w:highlight w:val="none"/>
                    <w:lang w:bidi="ar"/>
                  </w:rPr>
                </w:rPrChange>
              </w:rPr>
              <w:t>上级管理</w:t>
            </w:r>
          </w:p>
          <w:p w14:paraId="64EAAE57">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黑体" w:cs="Times New Roman"/>
                <w:bCs/>
                <w:color w:val="auto"/>
                <w:sz w:val="24"/>
                <w:szCs w:val="24"/>
                <w:highlight w:val="none"/>
                <w:rPrChange w:id="17" w:author="冯木林" w:date="2025-01-06T15:49:01Z">
                  <w:rPr>
                    <w:rFonts w:hint="eastAsia" w:ascii="黑体" w:hAnsi="黑体" w:eastAsia="黑体" w:cs="黑体"/>
                    <w:bCs/>
                    <w:color w:val="auto"/>
                    <w:sz w:val="24"/>
                    <w:szCs w:val="24"/>
                    <w:highlight w:val="none"/>
                  </w:rPr>
                </w:rPrChange>
              </w:rPr>
            </w:pPr>
            <w:r>
              <w:rPr>
                <w:rFonts w:hint="default" w:ascii="Times New Roman" w:hAnsi="Times New Roman" w:eastAsia="黑体" w:cs="Times New Roman"/>
                <w:bCs/>
                <w:color w:val="auto"/>
                <w:kern w:val="0"/>
                <w:sz w:val="24"/>
                <w:szCs w:val="24"/>
                <w:highlight w:val="none"/>
                <w:lang w:bidi="ar"/>
                <w:rPrChange w:id="18" w:author="冯木林" w:date="2025-01-06T15:49:01Z">
                  <w:rPr>
                    <w:rFonts w:hint="eastAsia" w:ascii="黑体" w:hAnsi="黑体" w:eastAsia="黑体" w:cs="黑体"/>
                    <w:bCs/>
                    <w:color w:val="auto"/>
                    <w:kern w:val="0"/>
                    <w:sz w:val="24"/>
                    <w:szCs w:val="24"/>
                    <w:highlight w:val="none"/>
                    <w:lang w:bidi="ar"/>
                  </w:rPr>
                </w:rPrChange>
              </w:rPr>
              <w:t>单位</w:t>
            </w:r>
          </w:p>
        </w:tc>
        <w:tc>
          <w:tcPr>
            <w:tcW w:w="979" w:type="dxa"/>
            <w:tcBorders>
              <w:top w:val="single" w:color="000000" w:sz="4" w:space="0"/>
              <w:left w:val="single" w:color="000000" w:sz="4" w:space="0"/>
              <w:bottom w:val="single" w:color="000000" w:sz="4" w:space="0"/>
              <w:right w:val="single" w:color="000000" w:sz="4" w:space="0"/>
            </w:tcBorders>
            <w:vAlign w:val="center"/>
          </w:tcPr>
          <w:p w14:paraId="76753ED2">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黑体" w:cs="Times New Roman"/>
                <w:bCs/>
                <w:color w:val="auto"/>
                <w:sz w:val="24"/>
                <w:szCs w:val="24"/>
                <w:highlight w:val="none"/>
                <w:rPrChange w:id="19" w:author="冯木林" w:date="2025-01-06T15:49:01Z">
                  <w:rPr>
                    <w:rFonts w:hint="eastAsia" w:ascii="黑体" w:hAnsi="黑体" w:eastAsia="黑体" w:cs="黑体"/>
                    <w:bCs/>
                    <w:color w:val="auto"/>
                    <w:sz w:val="24"/>
                    <w:szCs w:val="24"/>
                    <w:highlight w:val="none"/>
                  </w:rPr>
                </w:rPrChange>
              </w:rPr>
            </w:pPr>
            <w:r>
              <w:rPr>
                <w:rFonts w:hint="default" w:ascii="Times New Roman" w:hAnsi="Times New Roman" w:eastAsia="黑体" w:cs="Times New Roman"/>
                <w:bCs/>
                <w:color w:val="auto"/>
                <w:kern w:val="0"/>
                <w:sz w:val="24"/>
                <w:szCs w:val="24"/>
                <w:highlight w:val="none"/>
                <w:lang w:bidi="ar"/>
                <w:rPrChange w:id="20" w:author="冯木林" w:date="2025-01-06T15:49:01Z">
                  <w:rPr>
                    <w:rFonts w:hint="eastAsia" w:ascii="黑体" w:hAnsi="黑体" w:eastAsia="黑体" w:cs="黑体"/>
                    <w:bCs/>
                    <w:color w:val="auto"/>
                    <w:kern w:val="0"/>
                    <w:sz w:val="24"/>
                    <w:szCs w:val="24"/>
                    <w:highlight w:val="none"/>
                    <w:lang w:bidi="ar"/>
                  </w:rPr>
                </w:rPrChange>
              </w:rPr>
              <w:t>备注</w:t>
            </w:r>
          </w:p>
        </w:tc>
      </w:tr>
      <w:tr w14:paraId="434F63CE">
        <w:tblPrEx>
          <w:tblCellMar>
            <w:top w:w="15" w:type="dxa"/>
            <w:left w:w="15" w:type="dxa"/>
            <w:bottom w:w="15" w:type="dxa"/>
            <w:right w:w="15" w:type="dxa"/>
          </w:tblCellMar>
        </w:tblPrEx>
        <w:trPr>
          <w:trHeight w:val="648"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33F09B80">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auto"/>
                <w:sz w:val="24"/>
                <w:szCs w:val="24"/>
                <w:highlight w:val="none"/>
                <w:rPrChange w:id="21" w:author="冯木林" w:date="2025-01-06T15:49:01Z">
                  <w:rPr>
                    <w:rFonts w:hint="eastAsia" w:ascii="仿宋_GB2312" w:hAnsi="仿宋_GB2312" w:cs="仿宋_GB2312"/>
                    <w:color w:val="auto"/>
                    <w:sz w:val="24"/>
                    <w:szCs w:val="24"/>
                    <w:highlight w:val="none"/>
                  </w:rPr>
                </w:rPrChange>
              </w:rPr>
            </w:pPr>
            <w:r>
              <w:rPr>
                <w:rFonts w:hint="default" w:ascii="Times New Roman" w:hAnsi="Times New Roman" w:cs="Times New Roman"/>
                <w:color w:val="auto"/>
                <w:kern w:val="0"/>
                <w:sz w:val="24"/>
                <w:szCs w:val="24"/>
                <w:highlight w:val="none"/>
                <w:lang w:bidi="ar"/>
                <w:rPrChange w:id="22" w:author="冯木林" w:date="2025-01-06T15:49:01Z">
                  <w:rPr>
                    <w:rFonts w:hint="eastAsia" w:ascii="仿宋_GB2312" w:hAnsi="仿宋_GB2312" w:cs="仿宋_GB2312"/>
                    <w:color w:val="auto"/>
                    <w:kern w:val="0"/>
                    <w:sz w:val="24"/>
                    <w:szCs w:val="24"/>
                    <w:highlight w:val="none"/>
                    <w:lang w:bidi="ar"/>
                  </w:rPr>
                </w:rPrChange>
              </w:rPr>
              <w:t>1</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AFD7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24" w:author="冯木林" w:date="2025-01-06T15:49:01Z">
                  <w:rPr>
                    <w:rFonts w:hint="eastAsia" w:ascii="仿宋_GB2312" w:hAnsi="仿宋_GB2312" w:cs="仿宋_GB2312"/>
                    <w:color w:val="auto"/>
                    <w:kern w:val="0"/>
                    <w:sz w:val="24"/>
                    <w:szCs w:val="24"/>
                    <w:highlight w:val="none"/>
                    <w:lang w:bidi="ar"/>
                  </w:rPr>
                </w:rPrChange>
              </w:rPr>
              <w:t>广州港南沙港区国际通用码头工程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58C7F">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26" w:author="冯木林" w:date="2025-01-06T15:49:01Z">
                  <w:rPr>
                    <w:rFonts w:hint="eastAsia" w:ascii="仿宋_GB2312" w:hAnsi="仿宋_GB2312" w:cs="仿宋_GB2312"/>
                    <w:color w:val="auto"/>
                    <w:kern w:val="0"/>
                    <w:sz w:val="24"/>
                    <w:szCs w:val="24"/>
                    <w:highlight w:val="none"/>
                    <w:lang w:bidi="ar"/>
                  </w:rPr>
                </w:rPrChange>
              </w:rPr>
              <w:t>广州港股份有限公司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A8380">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28" w:author="冯木林" w:date="2025-01-06T15:49:01Z">
                  <w:rPr>
                    <w:rFonts w:hint="eastAsia" w:ascii="仿宋_GB2312" w:hAnsi="仿宋_GB2312" w:cs="仿宋_GB2312"/>
                    <w:color w:val="auto"/>
                    <w:kern w:val="0"/>
                    <w:sz w:val="24"/>
                    <w:szCs w:val="24"/>
                    <w:highlight w:val="none"/>
                    <w:lang w:bidi="ar"/>
                  </w:rPr>
                </w:rPrChange>
              </w:rPr>
              <w:t>广州市港务局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63B70">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sz w:val="24"/>
                <w:szCs w:val="24"/>
                <w:highlight w:val="none"/>
                <w:rPrChange w:id="29" w:author="冯木林" w:date="2025-01-06T15:49:01Z">
                  <w:rPr>
                    <w:rFonts w:hint="eastAsia" w:ascii="仿宋_GB2312" w:hAnsi="仿宋_GB2312" w:cs="仿宋_GB2312"/>
                    <w:color w:val="auto"/>
                    <w:sz w:val="24"/>
                    <w:szCs w:val="24"/>
                    <w:highlight w:val="none"/>
                  </w:rPr>
                </w:rPrChange>
              </w:rPr>
            </w:pPr>
          </w:p>
        </w:tc>
      </w:tr>
      <w:tr w14:paraId="28BC8250">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3BC5DAB2">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auto"/>
                <w:sz w:val="24"/>
                <w:szCs w:val="24"/>
                <w:highlight w:val="none"/>
                <w:rPrChange w:id="30" w:author="冯木林" w:date="2025-01-06T15:49:01Z">
                  <w:rPr>
                    <w:rFonts w:hint="eastAsia" w:ascii="仿宋_GB2312" w:hAnsi="仿宋_GB2312" w:cs="仿宋_GB2312"/>
                    <w:color w:val="auto"/>
                    <w:sz w:val="24"/>
                    <w:szCs w:val="24"/>
                    <w:highlight w:val="none"/>
                  </w:rPr>
                </w:rPrChange>
              </w:rPr>
            </w:pPr>
            <w:r>
              <w:rPr>
                <w:rFonts w:hint="default" w:ascii="Times New Roman" w:hAnsi="Times New Roman" w:cs="Times New Roman"/>
                <w:color w:val="auto"/>
                <w:kern w:val="0"/>
                <w:sz w:val="24"/>
                <w:szCs w:val="24"/>
                <w:highlight w:val="none"/>
                <w:lang w:bidi="ar"/>
                <w:rPrChange w:id="31" w:author="冯木林" w:date="2025-01-06T15:49:01Z">
                  <w:rPr>
                    <w:rFonts w:hint="eastAsia" w:ascii="仿宋_GB2312" w:hAnsi="仿宋_GB2312" w:cs="仿宋_GB2312"/>
                    <w:color w:val="auto"/>
                    <w:kern w:val="0"/>
                    <w:sz w:val="24"/>
                    <w:szCs w:val="24"/>
                    <w:highlight w:val="none"/>
                    <w:lang w:bidi="ar"/>
                  </w:rPr>
                </w:rPrChange>
              </w:rPr>
              <w:t>2</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917B7">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32"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33" w:author="冯木林" w:date="2025-01-06T15:49:01Z">
                  <w:rPr>
                    <w:rFonts w:hint="eastAsia" w:ascii="仿宋_GB2312" w:hAnsi="仿宋_GB2312" w:cs="仿宋_GB2312"/>
                    <w:color w:val="auto"/>
                    <w:kern w:val="0"/>
                    <w:sz w:val="24"/>
                    <w:szCs w:val="24"/>
                    <w:highlight w:val="none"/>
                    <w:lang w:bidi="ar"/>
                  </w:rPr>
                </w:rPrChange>
              </w:rPr>
              <w:t>广东智能无人系统研究院总装基地配套码头项目</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0E651">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34"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eastAsia="仿宋_GB2312" w:cs="Times New Roman"/>
                <w:color w:val="auto"/>
                <w:kern w:val="2"/>
                <w:sz w:val="24"/>
                <w:szCs w:val="24"/>
                <w:highlight w:val="none"/>
                <w:lang w:val="en-US" w:eastAsia="zh-CN" w:bidi="ar-SA"/>
                <w:rPrChange w:id="35"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t>广东智能无人系统研究院</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E9026">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36"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37" w:author="冯木林" w:date="2025-01-06T15:49:01Z">
                  <w:rPr>
                    <w:rFonts w:hint="eastAsia" w:ascii="仿宋_GB2312" w:hAnsi="仿宋_GB2312" w:cs="仿宋_GB2312"/>
                    <w:color w:val="auto"/>
                    <w:kern w:val="0"/>
                    <w:sz w:val="24"/>
                    <w:szCs w:val="24"/>
                    <w:highlight w:val="none"/>
                    <w:lang w:bidi="ar"/>
                  </w:rPr>
                </w:rPrChange>
              </w:rPr>
              <w:t>广州市港务局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8A3B3">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38"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4A3C54D6">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450AA">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39"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40" w:author="冯木林" w:date="2025-01-06T15:49:01Z">
                  <w:rPr>
                    <w:rFonts w:hint="eastAsia" w:ascii="仿宋_GB2312" w:hAnsi="仿宋_GB2312" w:cs="仿宋_GB2312"/>
                    <w:color w:val="auto"/>
                    <w:kern w:val="0"/>
                    <w:sz w:val="24"/>
                    <w:szCs w:val="24"/>
                    <w:highlight w:val="none"/>
                    <w:lang w:bidi="ar"/>
                  </w:rPr>
                </w:rPrChange>
              </w:rPr>
              <w:t>3</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D66D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2" w:author="冯木林" w:date="2025-01-06T15:49:01Z">
                  <w:rPr>
                    <w:rFonts w:hint="eastAsia" w:ascii="仿宋_GB2312" w:hAnsi="仿宋_GB2312" w:cs="仿宋_GB2312"/>
                    <w:color w:val="auto"/>
                    <w:kern w:val="0"/>
                    <w:sz w:val="24"/>
                    <w:szCs w:val="24"/>
                    <w:highlight w:val="none"/>
                    <w:lang w:bidi="ar"/>
                  </w:rPr>
                </w:rPrChange>
              </w:rPr>
              <w:t>深圳港盐田港区东作业区集装箱码头工程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E86D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4" w:author="冯木林" w:date="2025-01-06T15:49:01Z">
                  <w:rPr>
                    <w:rFonts w:hint="eastAsia" w:ascii="仿宋_GB2312" w:hAnsi="仿宋_GB2312" w:cs="仿宋_GB2312"/>
                    <w:color w:val="auto"/>
                    <w:kern w:val="0"/>
                    <w:sz w:val="24"/>
                    <w:szCs w:val="24"/>
                    <w:highlight w:val="none"/>
                    <w:lang w:bidi="ar"/>
                  </w:rPr>
                </w:rPrChange>
              </w:rPr>
              <w:t>盐田港东区国际集装箱码头有限公司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257B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6" w:author="冯木林" w:date="2025-01-06T15:49:01Z">
                  <w:rPr>
                    <w:rFonts w:hint="eastAsia" w:ascii="仿宋_GB2312" w:hAnsi="仿宋_GB2312" w:cs="仿宋_GB2312"/>
                    <w:color w:val="auto"/>
                    <w:kern w:val="0"/>
                    <w:sz w:val="24"/>
                    <w:szCs w:val="24"/>
                    <w:highlight w:val="none"/>
                    <w:lang w:bidi="ar"/>
                  </w:rPr>
                </w:rPrChange>
              </w:rPr>
              <w:t>深圳市交通运输局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D0753">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47"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4F158EF2">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91E2F">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4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9" w:author="冯木林" w:date="2025-01-06T15:49:01Z">
                  <w:rPr>
                    <w:rFonts w:hint="eastAsia" w:ascii="仿宋_GB2312" w:hAnsi="仿宋_GB2312" w:cs="仿宋_GB2312"/>
                    <w:color w:val="auto"/>
                    <w:kern w:val="0"/>
                    <w:sz w:val="24"/>
                    <w:szCs w:val="24"/>
                    <w:highlight w:val="none"/>
                    <w:lang w:bidi="ar"/>
                  </w:rPr>
                </w:rPrChange>
              </w:rPr>
              <w:t>4</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A3B6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50"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eastAsia="仿宋_GB2312" w:cs="Times New Roman"/>
                <w:color w:val="auto"/>
                <w:kern w:val="2"/>
                <w:sz w:val="24"/>
                <w:szCs w:val="24"/>
                <w:highlight w:val="none"/>
                <w:lang w:val="en-US" w:eastAsia="zh-CN" w:bidi="ar-SA"/>
                <w:rPrChange w:id="51"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t>深汕特别合作区小漠国际物流港防波堤一期工程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CACB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52"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eastAsia="仿宋_GB2312" w:cs="Times New Roman"/>
                <w:color w:val="auto"/>
                <w:kern w:val="2"/>
                <w:sz w:val="24"/>
                <w:szCs w:val="24"/>
                <w:highlight w:val="none"/>
                <w:lang w:val="en-US" w:eastAsia="zh-CN" w:bidi="ar-SA"/>
                <w:rPrChange w:id="53"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t>深圳市交通公用设施建设中心</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BDF8E">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54"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55" w:author="冯木林" w:date="2025-01-06T15:49:01Z">
                  <w:rPr>
                    <w:rFonts w:hint="eastAsia" w:ascii="仿宋_GB2312" w:hAnsi="仿宋_GB2312" w:cs="仿宋_GB2312"/>
                    <w:color w:val="auto"/>
                    <w:kern w:val="0"/>
                    <w:sz w:val="24"/>
                    <w:szCs w:val="24"/>
                    <w:highlight w:val="none"/>
                    <w:lang w:bidi="ar"/>
                  </w:rPr>
                </w:rPrChange>
              </w:rPr>
              <w:t>深圳市交通运输局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7F2E6">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kern w:val="2"/>
                <w:sz w:val="24"/>
                <w:szCs w:val="24"/>
                <w:highlight w:val="none"/>
                <w:lang w:val="en-US" w:eastAsia="zh-CN" w:bidi="ar-SA"/>
                <w:rPrChange w:id="56" w:author="冯木林" w:date="2025-01-06T15:49:01Z">
                  <w:rPr>
                    <w:rFonts w:hint="eastAsia" w:ascii="仿宋_GB2312" w:hAnsi="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57" w:author="冯木林" w:date="2025-01-06T15:49:01Z">
                  <w:rPr>
                    <w:rFonts w:hint="eastAsia" w:ascii="仿宋_GB2312" w:hAnsi="仿宋_GB2312" w:cs="仿宋_GB2312"/>
                    <w:color w:val="auto"/>
                    <w:kern w:val="2"/>
                    <w:sz w:val="24"/>
                    <w:szCs w:val="24"/>
                    <w:highlight w:val="none"/>
                    <w:lang w:val="en-US" w:eastAsia="zh-CN" w:bidi="ar-SA"/>
                  </w:rPr>
                </w:rPrChange>
              </w:rPr>
              <w:t>仅评</w:t>
            </w:r>
          </w:p>
          <w:p w14:paraId="7CDEA53B">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58"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59" w:author="冯木林" w:date="2025-01-06T15:49:01Z">
                  <w:rPr>
                    <w:rFonts w:hint="eastAsia" w:ascii="仿宋_GB2312" w:hAnsi="仿宋_GB2312" w:cs="仿宋_GB2312"/>
                    <w:color w:val="auto"/>
                    <w:kern w:val="2"/>
                    <w:sz w:val="24"/>
                    <w:szCs w:val="24"/>
                    <w:highlight w:val="none"/>
                    <w:lang w:val="en-US" w:eastAsia="zh-CN" w:bidi="ar-SA"/>
                  </w:rPr>
                </w:rPrChange>
              </w:rPr>
              <w:t>设计</w:t>
            </w:r>
          </w:p>
        </w:tc>
      </w:tr>
      <w:tr w14:paraId="7E4BBE59">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3CC06">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60"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61" w:author="冯木林" w:date="2025-01-06T15:49:01Z">
                  <w:rPr>
                    <w:rFonts w:hint="eastAsia" w:ascii="仿宋_GB2312" w:hAnsi="仿宋_GB2312" w:cs="仿宋_GB2312"/>
                    <w:color w:val="auto"/>
                    <w:kern w:val="0"/>
                    <w:sz w:val="24"/>
                    <w:szCs w:val="24"/>
                    <w:highlight w:val="none"/>
                    <w:lang w:bidi="ar"/>
                  </w:rPr>
                </w:rPrChange>
              </w:rPr>
              <w:t>5</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5850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63"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深圳港大铲湾港区集装箱码头二期工程（南段）</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7BC0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65" w:author="冯木林" w:date="2025-01-06T15:49:01Z">
                  <w:rPr>
                    <w:rFonts w:hint="eastAsia" w:ascii="仿宋_GB2312" w:hAnsi="仿宋_GB2312" w:eastAsia="仿宋_GB2312" w:cs="仿宋_GB2312"/>
                    <w:color w:val="auto"/>
                    <w:kern w:val="0"/>
                    <w:sz w:val="24"/>
                    <w:szCs w:val="24"/>
                    <w:highlight w:val="none"/>
                    <w:lang w:val="en-US" w:eastAsia="zh-CN" w:bidi="ar"/>
                  </w:rPr>
                </w:rPrChange>
              </w:rPr>
              <w:t>安速捷码头仓储服务（深圳）有限公司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A65B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7" w:author="冯木林" w:date="2025-01-06T15:49:01Z">
                  <w:rPr>
                    <w:rFonts w:hint="eastAsia" w:ascii="仿宋_GB2312" w:hAnsi="仿宋_GB2312" w:cs="仿宋_GB2312"/>
                    <w:color w:val="auto"/>
                    <w:kern w:val="0"/>
                    <w:sz w:val="24"/>
                    <w:szCs w:val="24"/>
                    <w:highlight w:val="none"/>
                    <w:lang w:bidi="ar"/>
                  </w:rPr>
                </w:rPrChange>
              </w:rPr>
              <w:t>深圳市交通运输局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6FA12">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kern w:val="2"/>
                <w:sz w:val="24"/>
                <w:szCs w:val="24"/>
                <w:highlight w:val="none"/>
                <w:lang w:val="en-US" w:eastAsia="zh-CN" w:bidi="ar-SA"/>
                <w:rPrChange w:id="68" w:author="冯木林" w:date="2025-01-06T15:49:01Z">
                  <w:rPr>
                    <w:rFonts w:hint="eastAsia" w:ascii="仿宋_GB2312" w:hAnsi="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69" w:author="冯木林" w:date="2025-01-06T15:49:01Z">
                  <w:rPr>
                    <w:rFonts w:hint="eastAsia" w:ascii="仿宋_GB2312" w:hAnsi="仿宋_GB2312" w:cs="仿宋_GB2312"/>
                    <w:color w:val="auto"/>
                    <w:kern w:val="2"/>
                    <w:sz w:val="24"/>
                    <w:szCs w:val="24"/>
                    <w:highlight w:val="none"/>
                    <w:lang w:val="en-US" w:eastAsia="zh-CN" w:bidi="ar-SA"/>
                  </w:rPr>
                </w:rPrChange>
              </w:rPr>
              <w:t>仅评</w:t>
            </w:r>
          </w:p>
          <w:p w14:paraId="70A94F49">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70"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71" w:author="冯木林" w:date="2025-01-06T15:49:01Z">
                  <w:rPr>
                    <w:rFonts w:hint="eastAsia" w:ascii="仿宋_GB2312" w:hAnsi="仿宋_GB2312" w:cs="仿宋_GB2312"/>
                    <w:color w:val="auto"/>
                    <w:kern w:val="2"/>
                    <w:sz w:val="24"/>
                    <w:szCs w:val="24"/>
                    <w:highlight w:val="none"/>
                    <w:lang w:val="en-US" w:eastAsia="zh-CN" w:bidi="ar-SA"/>
                  </w:rPr>
                </w:rPrChange>
              </w:rPr>
              <w:t>设计</w:t>
            </w:r>
          </w:p>
        </w:tc>
      </w:tr>
      <w:tr w14:paraId="55FD64EA">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47DBC">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72"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73" w:author="冯木林" w:date="2025-01-06T15:49:01Z">
                  <w:rPr>
                    <w:rFonts w:hint="eastAsia" w:ascii="仿宋_GB2312" w:hAnsi="仿宋_GB2312" w:cs="仿宋_GB2312"/>
                    <w:color w:val="auto"/>
                    <w:kern w:val="0"/>
                    <w:sz w:val="24"/>
                    <w:szCs w:val="24"/>
                    <w:highlight w:val="none"/>
                    <w:lang w:bidi="ar"/>
                  </w:rPr>
                </w:rPrChange>
              </w:rPr>
              <w:t>6</w:t>
            </w:r>
          </w:p>
        </w:tc>
        <w:tc>
          <w:tcPr>
            <w:tcW w:w="3672" w:type="dxa"/>
            <w:tcBorders>
              <w:top w:val="single" w:color="000000" w:sz="4" w:space="0"/>
              <w:left w:val="single" w:color="000000" w:sz="4" w:space="0"/>
              <w:bottom w:val="single" w:color="000000" w:sz="4" w:space="0"/>
              <w:right w:val="single" w:color="000000" w:sz="4" w:space="0"/>
            </w:tcBorders>
            <w:vAlign w:val="center"/>
          </w:tcPr>
          <w:p w14:paraId="6585C49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74"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eastAsia="仿宋_GB2312" w:cs="Times New Roman"/>
                <w:color w:val="auto"/>
                <w:kern w:val="2"/>
                <w:sz w:val="24"/>
                <w:szCs w:val="24"/>
                <w:highlight w:val="none"/>
                <w:lang w:val="en-US" w:eastAsia="zh-CN" w:bidi="ar-SA"/>
                <w:rPrChange w:id="75"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t>珠海港高栏港区黄茅海作业区番禺珠江钢管（珠海）基地码头升级改造工程</w:t>
            </w:r>
          </w:p>
        </w:tc>
        <w:tc>
          <w:tcPr>
            <w:tcW w:w="2475" w:type="dxa"/>
            <w:tcBorders>
              <w:top w:val="single" w:color="000000" w:sz="4" w:space="0"/>
              <w:left w:val="single" w:color="000000" w:sz="4" w:space="0"/>
              <w:bottom w:val="single" w:color="000000" w:sz="4" w:space="0"/>
              <w:right w:val="single" w:color="000000" w:sz="4" w:space="0"/>
            </w:tcBorders>
            <w:vAlign w:val="center"/>
          </w:tcPr>
          <w:p w14:paraId="70571B6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76"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eastAsia="仿宋_GB2312" w:cs="Times New Roman"/>
                <w:color w:val="auto"/>
                <w:kern w:val="2"/>
                <w:sz w:val="24"/>
                <w:szCs w:val="24"/>
                <w:highlight w:val="none"/>
                <w:lang w:val="en-US" w:eastAsia="zh-CN" w:bidi="ar-SA"/>
                <w:rPrChange w:id="77"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t>番禺珠江钢管（珠海）有限公司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14:paraId="2A95959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78"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79" w:author="冯木林" w:date="2025-01-06T15:49:01Z">
                  <w:rPr>
                    <w:rFonts w:hint="eastAsia" w:ascii="仿宋_GB2312" w:hAnsi="仿宋_GB2312" w:cs="仿宋_GB2312"/>
                    <w:color w:val="auto"/>
                    <w:kern w:val="0"/>
                    <w:sz w:val="24"/>
                    <w:szCs w:val="24"/>
                    <w:highlight w:val="none"/>
                    <w:lang w:bidi="ar"/>
                  </w:rPr>
                </w:rPrChange>
              </w:rPr>
              <w:t>珠海市交通运输局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14:paraId="5430B19D">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80"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52561346">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C630E">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81"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82" w:author="冯木林" w:date="2025-01-06T15:49:01Z">
                  <w:rPr>
                    <w:rFonts w:hint="eastAsia" w:ascii="仿宋_GB2312" w:hAnsi="仿宋_GB2312" w:cs="仿宋_GB2312"/>
                    <w:color w:val="auto"/>
                    <w:kern w:val="0"/>
                    <w:sz w:val="24"/>
                    <w:szCs w:val="24"/>
                    <w:highlight w:val="none"/>
                    <w:lang w:bidi="ar"/>
                  </w:rPr>
                </w:rPrChange>
              </w:rPr>
              <w:t>7</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46B31">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84" w:author="冯木林" w:date="2025-01-06T15:49:01Z">
                  <w:rPr>
                    <w:rFonts w:hint="eastAsia" w:ascii="仿宋_GB2312" w:hAnsi="仿宋_GB2312" w:cs="仿宋_GB2312"/>
                    <w:color w:val="auto"/>
                    <w:kern w:val="0"/>
                    <w:sz w:val="24"/>
                    <w:szCs w:val="24"/>
                    <w:highlight w:val="none"/>
                    <w:lang w:bidi="ar"/>
                  </w:rPr>
                </w:rPrChange>
              </w:rPr>
              <w:t>佛山港了哥山港区本港作业区码头二期工程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15A5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86" w:author="冯木林" w:date="2025-01-06T15:49:01Z">
                  <w:rPr>
                    <w:rFonts w:hint="eastAsia" w:ascii="仿宋_GB2312" w:hAnsi="仿宋_GB2312" w:cs="仿宋_GB2312"/>
                    <w:color w:val="auto"/>
                    <w:kern w:val="0"/>
                    <w:sz w:val="24"/>
                    <w:szCs w:val="24"/>
                    <w:highlight w:val="none"/>
                    <w:lang w:bidi="ar"/>
                  </w:rPr>
                </w:rPrChange>
              </w:rPr>
              <w:t>广东顺控临港开发建设有限公司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D983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88" w:author="冯木林" w:date="2025-01-06T15:49:01Z">
                  <w:rPr>
                    <w:rFonts w:hint="eastAsia" w:ascii="仿宋_GB2312" w:hAnsi="仿宋_GB2312" w:cs="仿宋_GB2312"/>
                    <w:color w:val="auto"/>
                    <w:kern w:val="0"/>
                    <w:sz w:val="24"/>
                    <w:szCs w:val="24"/>
                    <w:highlight w:val="none"/>
                    <w:lang w:bidi="ar"/>
                  </w:rPr>
                </w:rPrChange>
              </w:rPr>
              <w:t>佛山市交通运输局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CBB3D">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89"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4DAB0C5D">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91275">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9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91" w:author="冯木林" w:date="2025-01-06T15:49:01Z">
                  <w:rPr>
                    <w:rFonts w:hint="eastAsia" w:ascii="仿宋_GB2312" w:hAnsi="仿宋_GB2312" w:cs="仿宋_GB2312"/>
                    <w:color w:val="auto"/>
                    <w:kern w:val="0"/>
                    <w:sz w:val="24"/>
                    <w:szCs w:val="24"/>
                    <w:highlight w:val="none"/>
                    <w:lang w:bidi="ar"/>
                  </w:rPr>
                </w:rPrChange>
              </w:rPr>
              <w:t>8</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8445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92"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93" w:author="冯木林" w:date="2025-01-06T15:49:01Z">
                  <w:rPr>
                    <w:rFonts w:hint="eastAsia" w:ascii="仿宋_GB2312" w:hAnsi="仿宋_GB2312" w:cs="仿宋_GB2312"/>
                    <w:color w:val="auto"/>
                    <w:kern w:val="0"/>
                    <w:sz w:val="24"/>
                    <w:szCs w:val="24"/>
                    <w:highlight w:val="none"/>
                    <w:lang w:bidi="ar"/>
                  </w:rPr>
                </w:rPrChange>
              </w:rPr>
              <w:t>韶关港白土港区一期工程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E68E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94"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95" w:author="冯木林" w:date="2025-01-06T15:49:01Z">
                  <w:rPr>
                    <w:rFonts w:hint="eastAsia" w:ascii="仿宋_GB2312" w:hAnsi="仿宋_GB2312" w:cs="仿宋_GB2312"/>
                    <w:color w:val="auto"/>
                    <w:kern w:val="0"/>
                    <w:sz w:val="24"/>
                    <w:szCs w:val="24"/>
                    <w:highlight w:val="none"/>
                    <w:lang w:bidi="ar"/>
                  </w:rPr>
                </w:rPrChange>
              </w:rPr>
              <w:t>韶关市北江国际港务有限公司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55BC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96"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97" w:author="冯木林" w:date="2025-01-06T15:49:01Z">
                  <w:rPr>
                    <w:rFonts w:hint="eastAsia" w:ascii="仿宋_GB2312" w:hAnsi="仿宋_GB2312" w:cs="仿宋_GB2312"/>
                    <w:color w:val="auto"/>
                    <w:kern w:val="0"/>
                    <w:sz w:val="24"/>
                    <w:szCs w:val="24"/>
                    <w:highlight w:val="none"/>
                    <w:lang w:bidi="ar"/>
                  </w:rPr>
                </w:rPrChange>
              </w:rPr>
              <w:t>韶关市交通运输局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3B8F9">
            <w:pPr>
              <w:keepNext w:val="0"/>
              <w:keepLines w:val="0"/>
              <w:pageBreakBefore w:val="0"/>
              <w:widowControl w:val="0"/>
              <w:kinsoku/>
              <w:wordWrap/>
              <w:overflowPunct/>
              <w:topLinePunct w:val="0"/>
              <w:autoSpaceDE/>
              <w:autoSpaceDN/>
              <w:bidi w:val="0"/>
              <w:adjustRightInd w:val="0"/>
              <w:snapToGrid w:val="0"/>
              <w:spacing w:line="240" w:lineRule="atLeast"/>
              <w:rPr>
                <w:rFonts w:hint="default" w:ascii="Times New Roman" w:hAnsi="Times New Roman" w:eastAsia="仿宋_GB2312" w:cs="Times New Roman"/>
                <w:color w:val="auto"/>
                <w:kern w:val="2"/>
                <w:sz w:val="24"/>
                <w:szCs w:val="24"/>
                <w:highlight w:val="none"/>
                <w:lang w:val="en-US" w:eastAsia="zh-CN" w:bidi="ar-SA"/>
                <w:rPrChange w:id="98"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77751457">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6684C">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9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sz w:val="24"/>
                <w:szCs w:val="24"/>
                <w:highlight w:val="none"/>
                <w:rPrChange w:id="100" w:author="冯木林" w:date="2025-01-06T15:49:01Z">
                  <w:rPr>
                    <w:rFonts w:hint="eastAsia" w:ascii="仿宋_GB2312" w:hAnsi="仿宋_GB2312" w:cs="仿宋_GB2312"/>
                    <w:color w:val="auto"/>
                    <w:sz w:val="24"/>
                    <w:szCs w:val="24"/>
                    <w:highlight w:val="none"/>
                  </w:rPr>
                </w:rPrChange>
              </w:rPr>
              <w:t>9</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3021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0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02" w:author="冯木林" w:date="2025-01-06T15:49:01Z">
                  <w:rPr>
                    <w:rFonts w:hint="eastAsia" w:ascii="仿宋_GB2312" w:hAnsi="仿宋_GB2312" w:cs="仿宋_GB2312"/>
                    <w:color w:val="auto"/>
                    <w:kern w:val="0"/>
                    <w:sz w:val="24"/>
                    <w:szCs w:val="24"/>
                    <w:highlight w:val="none"/>
                    <w:lang w:bidi="ar"/>
                  </w:rPr>
                </w:rPrChange>
              </w:rPr>
              <w:t>惠州港荃湾港区5万吨级液化烃码头</w:t>
            </w:r>
            <w:r>
              <w:rPr>
                <w:rFonts w:hint="default" w:ascii="Times New Roman" w:hAnsi="Times New Roman" w:cs="Times New Roman"/>
                <w:color w:val="auto"/>
                <w:kern w:val="0"/>
                <w:sz w:val="24"/>
                <w:szCs w:val="24"/>
                <w:highlight w:val="none"/>
                <w:lang w:val="en-US" w:eastAsia="zh-CN" w:bidi="ar"/>
                <w:rPrChange w:id="103" w:author="冯木林" w:date="2025-01-06T15:49:01Z">
                  <w:rPr>
                    <w:rFonts w:hint="eastAsia" w:ascii="仿宋_GB2312" w:hAnsi="仿宋_GB2312" w:cs="仿宋_GB2312"/>
                    <w:color w:val="auto"/>
                    <w:kern w:val="0"/>
                    <w:sz w:val="24"/>
                    <w:szCs w:val="24"/>
                    <w:highlight w:val="none"/>
                    <w:lang w:val="en-US" w:eastAsia="zh-CN" w:bidi="ar"/>
                  </w:rPr>
                </w:rPrChange>
              </w:rPr>
              <w:t>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7D1B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0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05" w:author="冯木林" w:date="2025-01-06T15:49:01Z">
                  <w:rPr>
                    <w:rFonts w:hint="eastAsia" w:ascii="仿宋_GB2312" w:hAnsi="仿宋_GB2312" w:cs="仿宋_GB2312"/>
                    <w:color w:val="auto"/>
                    <w:kern w:val="0"/>
                    <w:sz w:val="24"/>
                    <w:szCs w:val="24"/>
                    <w:highlight w:val="none"/>
                    <w:lang w:bidi="ar"/>
                  </w:rPr>
                </w:rPrChange>
              </w:rPr>
              <w:t>惠州港能源码头投资有限公司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F33B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0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07" w:author="冯木林" w:date="2025-01-06T15:49:01Z">
                  <w:rPr>
                    <w:rFonts w:hint="eastAsia" w:ascii="仿宋_GB2312" w:hAnsi="仿宋_GB2312" w:cs="仿宋_GB2312"/>
                    <w:color w:val="auto"/>
                    <w:kern w:val="0"/>
                    <w:sz w:val="24"/>
                    <w:szCs w:val="24"/>
                    <w:highlight w:val="none"/>
                    <w:lang w:bidi="ar"/>
                  </w:rPr>
                </w:rPrChange>
              </w:rPr>
              <w:t>惠州市交通运输局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6A389">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108"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6FCB7AFB">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D124C">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109"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110" w:author="冯木林" w:date="2025-01-06T15:49:01Z">
                  <w:rPr>
                    <w:rFonts w:hint="eastAsia" w:ascii="仿宋_GB2312" w:hAnsi="仿宋_GB2312" w:cs="仿宋_GB2312"/>
                    <w:color w:val="auto"/>
                    <w:sz w:val="24"/>
                    <w:szCs w:val="24"/>
                    <w:highlight w:val="none"/>
                    <w:lang w:val="en-US" w:eastAsia="zh-CN"/>
                  </w:rPr>
                </w:rPrChange>
              </w:rPr>
              <w:t>10</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D456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1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12" w:author="冯木林" w:date="2025-01-06T15:49:01Z">
                  <w:rPr>
                    <w:rFonts w:hint="eastAsia" w:ascii="仿宋_GB2312" w:hAnsi="仿宋_GB2312" w:cs="仿宋_GB2312"/>
                    <w:color w:val="auto"/>
                    <w:kern w:val="0"/>
                    <w:sz w:val="24"/>
                    <w:szCs w:val="24"/>
                    <w:highlight w:val="none"/>
                    <w:lang w:bidi="ar"/>
                  </w:rPr>
                </w:rPrChange>
              </w:rPr>
              <w:t>惠州港荃湾港区5万吨级液体散货码头项目</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037D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1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14" w:author="冯木林" w:date="2025-01-06T15:49:01Z">
                  <w:rPr>
                    <w:rFonts w:hint="eastAsia" w:ascii="仿宋_GB2312" w:hAnsi="仿宋_GB2312" w:cs="仿宋_GB2312"/>
                    <w:color w:val="auto"/>
                    <w:kern w:val="0"/>
                    <w:sz w:val="24"/>
                    <w:szCs w:val="24"/>
                    <w:highlight w:val="none"/>
                    <w:lang w:bidi="ar"/>
                  </w:rPr>
                </w:rPrChange>
              </w:rPr>
              <w:t>惠州港投公用码头投资有限公司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3A12E">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1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16" w:author="冯木林" w:date="2025-01-06T15:49:01Z">
                  <w:rPr>
                    <w:rFonts w:hint="eastAsia" w:ascii="仿宋_GB2312" w:hAnsi="仿宋_GB2312" w:cs="仿宋_GB2312"/>
                    <w:color w:val="auto"/>
                    <w:kern w:val="0"/>
                    <w:sz w:val="24"/>
                    <w:szCs w:val="24"/>
                    <w:highlight w:val="none"/>
                    <w:lang w:bidi="ar"/>
                  </w:rPr>
                </w:rPrChange>
              </w:rPr>
              <w:t>惠州市交通运输局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31BB5">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117"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5F8C0C30">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6FD5D">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118"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19" w:author="冯木林" w:date="2025-01-06T15:49:01Z">
                  <w:rPr>
                    <w:rFonts w:hint="eastAsia" w:ascii="仿宋_GB2312" w:hAnsi="仿宋_GB2312" w:cs="仿宋_GB2312"/>
                    <w:color w:val="auto"/>
                    <w:kern w:val="0"/>
                    <w:sz w:val="24"/>
                    <w:szCs w:val="24"/>
                    <w:highlight w:val="none"/>
                    <w:lang w:bidi="ar"/>
                  </w:rPr>
                </w:rPrChange>
              </w:rPr>
              <w:t>11</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1085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2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21" w:author="冯木林" w:date="2025-01-06T15:49:01Z">
                  <w:rPr>
                    <w:rFonts w:hint="eastAsia" w:ascii="仿宋_GB2312" w:hAnsi="仿宋_GB2312" w:cs="仿宋_GB2312"/>
                    <w:color w:val="auto"/>
                    <w:kern w:val="0"/>
                    <w:sz w:val="24"/>
                    <w:szCs w:val="24"/>
                    <w:highlight w:val="none"/>
                    <w:lang w:bidi="ar"/>
                  </w:rPr>
                </w:rPrChange>
              </w:rPr>
              <w:t>惠州港荃湾港区进港主航道扩建工程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33E1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2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eastAsia="仿宋_GB2312"/>
                <w:color w:val="auto"/>
                <w:sz w:val="24"/>
                <w:highlight w:val="none"/>
                <w:lang w:val="en-US" w:eastAsia="zh-CN"/>
                <w:rPrChange w:id="123" w:author="冯木林" w:date="2025-01-06T15:49:01Z">
                  <w:rPr>
                    <w:rFonts w:hint="eastAsia" w:ascii="仿宋_GB2312" w:eastAsia="仿宋_GB2312"/>
                    <w:color w:val="auto"/>
                    <w:sz w:val="24"/>
                    <w:highlight w:val="none"/>
                    <w:lang w:val="en-US" w:eastAsia="zh-CN"/>
                  </w:rPr>
                </w:rPrChange>
              </w:rPr>
              <w:t>惠州市港口航空铁路事务中心</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6E4E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2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25" w:author="冯木林" w:date="2025-01-06T15:49:01Z">
                  <w:rPr>
                    <w:rFonts w:hint="eastAsia" w:ascii="仿宋_GB2312" w:hAnsi="仿宋_GB2312" w:cs="仿宋_GB2312"/>
                    <w:color w:val="auto"/>
                    <w:kern w:val="0"/>
                    <w:sz w:val="24"/>
                    <w:szCs w:val="24"/>
                    <w:highlight w:val="none"/>
                    <w:lang w:bidi="ar"/>
                  </w:rPr>
                </w:rPrChange>
              </w:rPr>
              <w:t>惠州市交通运输局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5A33C">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126"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3EB38107">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CFE9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12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28" w:author="冯木林" w:date="2025-01-06T15:49:01Z">
                  <w:rPr>
                    <w:rFonts w:hint="eastAsia" w:ascii="仿宋_GB2312" w:hAnsi="仿宋_GB2312" w:cs="仿宋_GB2312"/>
                    <w:color w:val="auto"/>
                    <w:kern w:val="0"/>
                    <w:sz w:val="24"/>
                    <w:szCs w:val="24"/>
                    <w:highlight w:val="none"/>
                    <w:lang w:bidi="ar"/>
                  </w:rPr>
                </w:rPrChange>
              </w:rPr>
              <w:t>12</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2063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2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30" w:author="冯木林" w:date="2025-01-06T15:49:01Z">
                  <w:rPr>
                    <w:rFonts w:hint="eastAsia" w:ascii="仿宋_GB2312" w:hAnsi="仿宋_GB2312" w:cs="仿宋_GB2312"/>
                    <w:color w:val="auto"/>
                    <w:kern w:val="0"/>
                    <w:sz w:val="24"/>
                    <w:szCs w:val="24"/>
                    <w:highlight w:val="none"/>
                    <w:lang w:bidi="ar"/>
                  </w:rPr>
                </w:rPrChange>
              </w:rPr>
              <w:t>惠州港东联作业区进港航道扩建工程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2DA6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32"/>
                <w:highlight w:val="none"/>
                <w:lang w:val="en-US" w:eastAsia="zh-CN" w:bidi="ar-SA"/>
                <w:rPrChange w:id="131" w:author="冯木林" w:date="2025-01-06T15:49:01Z">
                  <w:rPr>
                    <w:rFonts w:hint="eastAsia" w:ascii="仿宋_GB2312" w:hAnsi="Times New Roman" w:eastAsia="仿宋_GB2312" w:cs="Times New Roman"/>
                    <w:color w:val="auto"/>
                    <w:kern w:val="2"/>
                    <w:sz w:val="24"/>
                    <w:szCs w:val="32"/>
                    <w:highlight w:val="none"/>
                    <w:lang w:val="en-US" w:eastAsia="zh-CN" w:bidi="ar-SA"/>
                  </w:rPr>
                </w:rPrChange>
              </w:rPr>
            </w:pPr>
            <w:r>
              <w:rPr>
                <w:rFonts w:hint="default" w:ascii="Times New Roman" w:eastAsia="仿宋_GB2312"/>
                <w:color w:val="auto"/>
                <w:sz w:val="24"/>
                <w:highlight w:val="none"/>
                <w:lang w:val="en-US" w:eastAsia="zh-CN"/>
                <w:rPrChange w:id="132" w:author="冯木林" w:date="2025-01-06T15:49:01Z">
                  <w:rPr>
                    <w:rFonts w:hint="eastAsia" w:ascii="仿宋_GB2312" w:eastAsia="仿宋_GB2312"/>
                    <w:color w:val="auto"/>
                    <w:sz w:val="24"/>
                    <w:highlight w:val="none"/>
                    <w:lang w:val="en-US" w:eastAsia="zh-CN"/>
                  </w:rPr>
                </w:rPrChange>
              </w:rPr>
              <w:t>惠州市港口航空铁路事务中心</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C664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3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34" w:author="冯木林" w:date="2025-01-06T15:49:01Z">
                  <w:rPr>
                    <w:rFonts w:hint="eastAsia" w:ascii="仿宋_GB2312" w:hAnsi="仿宋_GB2312" w:cs="仿宋_GB2312"/>
                    <w:color w:val="auto"/>
                    <w:kern w:val="0"/>
                    <w:sz w:val="24"/>
                    <w:szCs w:val="24"/>
                    <w:highlight w:val="none"/>
                    <w:lang w:bidi="ar"/>
                  </w:rPr>
                </w:rPrChange>
              </w:rPr>
              <w:t>惠州市交通运输局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9A1A4">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135"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1F7987BC">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350C6">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13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137" w:author="冯木林" w:date="2025-01-06T15:49:01Z">
                  <w:rPr>
                    <w:rFonts w:hint="eastAsia" w:ascii="仿宋_GB2312" w:hAnsi="仿宋_GB2312" w:cs="仿宋_GB2312"/>
                    <w:color w:val="auto"/>
                    <w:kern w:val="0"/>
                    <w:sz w:val="24"/>
                    <w:szCs w:val="24"/>
                    <w:highlight w:val="none"/>
                    <w:lang w:val="en-US" w:eastAsia="zh-CN" w:bidi="ar"/>
                  </w:rPr>
                </w:rPrChange>
              </w:rPr>
              <w:t>13</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89D72">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3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139" w:author="冯木林" w:date="2025-01-06T15:49:01Z">
                  <w:rPr>
                    <w:rFonts w:hint="eastAsia" w:ascii="仿宋_GB2312" w:hAnsi="仿宋_GB2312" w:cs="仿宋_GB2312"/>
                    <w:color w:val="auto"/>
                    <w:kern w:val="0"/>
                    <w:sz w:val="24"/>
                    <w:szCs w:val="24"/>
                    <w:highlight w:val="none"/>
                    <w:lang w:val="en-US" w:eastAsia="zh-CN" w:bidi="ar"/>
                  </w:rPr>
                </w:rPrChange>
              </w:rPr>
              <w:t>惠州港碧甲公共航道扩建工程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49CA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32"/>
                <w:highlight w:val="none"/>
                <w:lang w:val="en-US" w:eastAsia="zh-CN" w:bidi="ar-SA"/>
                <w:rPrChange w:id="140" w:author="冯木林" w:date="2025-01-06T15:49:01Z">
                  <w:rPr>
                    <w:rFonts w:hint="eastAsia" w:ascii="仿宋_GB2312" w:hAnsi="Times New Roman" w:eastAsia="仿宋_GB2312" w:cs="Times New Roman"/>
                    <w:color w:val="auto"/>
                    <w:kern w:val="2"/>
                    <w:sz w:val="24"/>
                    <w:szCs w:val="32"/>
                    <w:highlight w:val="none"/>
                    <w:lang w:val="en-US" w:eastAsia="zh-CN" w:bidi="ar-SA"/>
                  </w:rPr>
                </w:rPrChange>
              </w:rPr>
            </w:pPr>
            <w:r>
              <w:rPr>
                <w:rFonts w:hint="default" w:ascii="Times New Roman" w:eastAsia="仿宋_GB2312"/>
                <w:color w:val="auto"/>
                <w:sz w:val="24"/>
                <w:highlight w:val="none"/>
                <w:lang w:val="en-US" w:eastAsia="zh-CN"/>
                <w:rPrChange w:id="141" w:author="冯木林" w:date="2025-01-06T15:49:01Z">
                  <w:rPr>
                    <w:rFonts w:hint="eastAsia" w:ascii="仿宋_GB2312" w:eastAsia="仿宋_GB2312"/>
                    <w:color w:val="auto"/>
                    <w:sz w:val="24"/>
                    <w:highlight w:val="none"/>
                    <w:lang w:val="en-US" w:eastAsia="zh-CN"/>
                  </w:rPr>
                </w:rPrChange>
              </w:rPr>
              <w:t>惠州市港口航空铁路事务中心</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1489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4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43" w:author="冯木林" w:date="2025-01-06T15:49:01Z">
                  <w:rPr>
                    <w:rFonts w:hint="eastAsia" w:ascii="仿宋_GB2312" w:hAnsi="仿宋_GB2312" w:cs="仿宋_GB2312"/>
                    <w:color w:val="auto"/>
                    <w:kern w:val="0"/>
                    <w:sz w:val="24"/>
                    <w:szCs w:val="24"/>
                    <w:highlight w:val="none"/>
                    <w:lang w:bidi="ar"/>
                  </w:rPr>
                </w:rPrChange>
              </w:rPr>
              <w:t>惠州市交通运输局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083AF">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144"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52A85CFF">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780EB90E">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14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46" w:author="冯木林" w:date="2025-01-06T15:49:01Z">
                  <w:rPr>
                    <w:rFonts w:hint="eastAsia" w:ascii="仿宋_GB2312" w:hAnsi="仿宋_GB2312" w:cs="仿宋_GB2312"/>
                    <w:color w:val="auto"/>
                    <w:kern w:val="0"/>
                    <w:sz w:val="24"/>
                    <w:szCs w:val="24"/>
                    <w:highlight w:val="none"/>
                    <w:lang w:bidi="ar"/>
                  </w:rPr>
                </w:rPrChange>
              </w:rPr>
              <w:t>14</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5962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4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48" w:author="冯木林" w:date="2025-01-06T15:49:01Z">
                  <w:rPr>
                    <w:rFonts w:hint="eastAsia" w:ascii="仿宋_GB2312" w:hAnsi="仿宋_GB2312" w:cs="仿宋_GB2312"/>
                    <w:color w:val="auto"/>
                    <w:kern w:val="0"/>
                    <w:sz w:val="24"/>
                    <w:szCs w:val="24"/>
                    <w:highlight w:val="none"/>
                    <w:lang w:bidi="ar"/>
                  </w:rPr>
                </w:rPrChange>
              </w:rPr>
              <w:t>广东陆丰甲湖湾电厂3、4号机组扩建工程配套码头</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50EB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32"/>
                <w:highlight w:val="none"/>
                <w:lang w:val="en-US" w:eastAsia="zh-CN" w:bidi="ar-SA"/>
                <w:rPrChange w:id="149" w:author="冯木林" w:date="2025-01-06T15:49:01Z">
                  <w:rPr>
                    <w:rFonts w:hint="eastAsia" w:ascii="仿宋_GB2312" w:hAnsi="Times New Roman" w:eastAsia="仿宋_GB2312" w:cs="Times New Roman"/>
                    <w:color w:val="auto"/>
                    <w:kern w:val="2"/>
                    <w:sz w:val="24"/>
                    <w:szCs w:val="32"/>
                    <w:highlight w:val="none"/>
                    <w:lang w:val="en-US" w:eastAsia="zh-CN" w:bidi="ar-SA"/>
                  </w:rPr>
                </w:rPrChange>
              </w:rPr>
            </w:pPr>
            <w:r>
              <w:rPr>
                <w:rFonts w:hint="default" w:ascii="Times New Roman" w:hAnsi="Times New Roman" w:eastAsia="仿宋_GB2312" w:cs="Times New Roman"/>
                <w:color w:val="auto"/>
                <w:kern w:val="2"/>
                <w:sz w:val="24"/>
                <w:szCs w:val="32"/>
                <w:highlight w:val="none"/>
                <w:lang w:val="en-US" w:eastAsia="zh-CN" w:bidi="ar-SA"/>
                <w:rPrChange w:id="150" w:author="冯木林" w:date="2025-01-06T15:49:01Z">
                  <w:rPr>
                    <w:rFonts w:hint="eastAsia" w:ascii="仿宋_GB2312" w:hAnsi="Times New Roman" w:eastAsia="仿宋_GB2312" w:cs="Times New Roman"/>
                    <w:color w:val="auto"/>
                    <w:kern w:val="2"/>
                    <w:sz w:val="24"/>
                    <w:szCs w:val="32"/>
                    <w:highlight w:val="none"/>
                    <w:lang w:val="en-US" w:eastAsia="zh-CN" w:bidi="ar-SA"/>
                  </w:rPr>
                </w:rPrChange>
              </w:rPr>
              <w:t>陆丰宝丽华新能源电力有限公司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C0D16">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5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152" w:author="冯木林" w:date="2025-01-06T15:49:01Z">
                  <w:rPr>
                    <w:rFonts w:hint="eastAsia" w:ascii="仿宋_GB2312" w:hAnsi="仿宋_GB2312" w:cs="仿宋_GB2312"/>
                    <w:color w:val="auto"/>
                    <w:kern w:val="0"/>
                    <w:sz w:val="24"/>
                    <w:szCs w:val="24"/>
                    <w:highlight w:val="none"/>
                    <w:lang w:val="en-US" w:eastAsia="zh-CN" w:bidi="ar"/>
                  </w:rPr>
                </w:rPrChange>
              </w:rPr>
              <w:t>汕尾市</w:t>
            </w:r>
            <w:r>
              <w:rPr>
                <w:rFonts w:hint="default" w:ascii="Times New Roman" w:hAnsi="Times New Roman" w:cs="Times New Roman"/>
                <w:color w:val="auto"/>
                <w:kern w:val="0"/>
                <w:sz w:val="24"/>
                <w:szCs w:val="24"/>
                <w:highlight w:val="none"/>
                <w:lang w:bidi="ar"/>
                <w:rPrChange w:id="153" w:author="冯木林" w:date="2025-01-06T15:49:01Z">
                  <w:rPr>
                    <w:rFonts w:hint="eastAsia" w:ascii="仿宋_GB2312" w:hAnsi="仿宋_GB2312" w:cs="仿宋_GB2312"/>
                    <w:color w:val="auto"/>
                    <w:kern w:val="0"/>
                    <w:sz w:val="24"/>
                    <w:szCs w:val="24"/>
                    <w:highlight w:val="none"/>
                    <w:lang w:bidi="ar"/>
                  </w:rPr>
                </w:rPrChange>
              </w:rPr>
              <w:t>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14:paraId="39158201">
            <w:pPr>
              <w:keepNext w:val="0"/>
              <w:keepLines w:val="0"/>
              <w:pageBreakBefore w:val="0"/>
              <w:widowControl w:val="0"/>
              <w:kinsoku/>
              <w:wordWrap/>
              <w:overflowPunct/>
              <w:topLinePunct w:val="0"/>
              <w:autoSpaceDE/>
              <w:autoSpaceDN/>
              <w:bidi w:val="0"/>
              <w:adjustRightInd w:val="0"/>
              <w:snapToGrid w:val="0"/>
              <w:spacing w:line="240" w:lineRule="atLeast"/>
              <w:rPr>
                <w:rFonts w:hint="default" w:ascii="Times New Roman" w:hAnsi="Times New Roman" w:eastAsia="仿宋_GB2312" w:cs="Times New Roman"/>
                <w:color w:val="auto"/>
                <w:kern w:val="2"/>
                <w:sz w:val="24"/>
                <w:szCs w:val="24"/>
                <w:highlight w:val="none"/>
                <w:lang w:val="en-US" w:eastAsia="zh-CN" w:bidi="ar-SA"/>
                <w:rPrChange w:id="154"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5FAD73C1">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591C3BB5">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155"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sz w:val="24"/>
                <w:szCs w:val="24"/>
                <w:highlight w:val="none"/>
                <w:rPrChange w:id="156" w:author="冯木林" w:date="2025-01-06T15:49:01Z">
                  <w:rPr>
                    <w:rFonts w:hint="eastAsia" w:ascii="仿宋_GB2312" w:hAnsi="仿宋_GB2312" w:cs="仿宋_GB2312"/>
                    <w:color w:val="auto"/>
                    <w:sz w:val="24"/>
                    <w:szCs w:val="24"/>
                    <w:highlight w:val="none"/>
                  </w:rPr>
                </w:rPrChange>
              </w:rPr>
              <w:t>15</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E9FC7">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5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58" w:author="冯木林" w:date="2025-01-06T15:49:01Z">
                  <w:rPr>
                    <w:rFonts w:hint="eastAsia" w:ascii="仿宋_GB2312" w:hAnsi="仿宋_GB2312" w:cs="仿宋_GB2312"/>
                    <w:color w:val="auto"/>
                    <w:kern w:val="0"/>
                    <w:sz w:val="24"/>
                    <w:szCs w:val="24"/>
                    <w:highlight w:val="none"/>
                    <w:lang w:bidi="ar"/>
                  </w:rPr>
                </w:rPrChange>
              </w:rPr>
              <w:t>汕尾新港区白沙湖作业区公用码头建设项目</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D8B77">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32"/>
                <w:highlight w:val="none"/>
                <w:lang w:val="en-US" w:eastAsia="zh-CN" w:bidi="ar-SA"/>
                <w:rPrChange w:id="159" w:author="冯木林" w:date="2025-01-06T15:49:01Z">
                  <w:rPr>
                    <w:rFonts w:hint="eastAsia" w:ascii="仿宋_GB2312" w:hAnsi="Times New Roman" w:eastAsia="仿宋_GB2312" w:cs="Times New Roman"/>
                    <w:color w:val="auto"/>
                    <w:kern w:val="2"/>
                    <w:sz w:val="24"/>
                    <w:szCs w:val="32"/>
                    <w:highlight w:val="none"/>
                    <w:lang w:val="en-US" w:eastAsia="zh-CN" w:bidi="ar-SA"/>
                  </w:rPr>
                </w:rPrChange>
              </w:rPr>
            </w:pPr>
            <w:r>
              <w:rPr>
                <w:rFonts w:hint="default" w:ascii="Times New Roman" w:hAnsi="Times New Roman" w:eastAsia="仿宋_GB2312" w:cs="Times New Roman"/>
                <w:color w:val="auto"/>
                <w:kern w:val="2"/>
                <w:sz w:val="24"/>
                <w:szCs w:val="32"/>
                <w:highlight w:val="none"/>
                <w:lang w:val="en-US" w:eastAsia="zh-CN" w:bidi="ar-SA"/>
                <w:rPrChange w:id="160" w:author="冯木林" w:date="2025-01-06T15:49:01Z">
                  <w:rPr>
                    <w:rFonts w:hint="eastAsia" w:ascii="仿宋_GB2312" w:hAnsi="Times New Roman" w:eastAsia="仿宋_GB2312" w:cs="Times New Roman"/>
                    <w:color w:val="auto"/>
                    <w:kern w:val="2"/>
                    <w:sz w:val="24"/>
                    <w:szCs w:val="32"/>
                    <w:highlight w:val="none"/>
                    <w:lang w:val="en-US" w:eastAsia="zh-CN" w:bidi="ar-SA"/>
                  </w:rPr>
                </w:rPrChange>
              </w:rPr>
              <w:t>汕尾新港投资有限公司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496F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6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162" w:author="冯木林" w:date="2025-01-06T15:49:01Z">
                  <w:rPr>
                    <w:rFonts w:hint="eastAsia" w:ascii="仿宋_GB2312" w:hAnsi="仿宋_GB2312" w:cs="仿宋_GB2312"/>
                    <w:color w:val="auto"/>
                    <w:kern w:val="0"/>
                    <w:sz w:val="24"/>
                    <w:szCs w:val="24"/>
                    <w:highlight w:val="none"/>
                    <w:lang w:val="en-US" w:eastAsia="zh-CN" w:bidi="ar"/>
                  </w:rPr>
                </w:rPrChange>
              </w:rPr>
              <w:t>汕尾市</w:t>
            </w:r>
            <w:r>
              <w:rPr>
                <w:rFonts w:hint="default" w:ascii="Times New Roman" w:hAnsi="Times New Roman" w:cs="Times New Roman"/>
                <w:color w:val="auto"/>
                <w:kern w:val="0"/>
                <w:sz w:val="24"/>
                <w:szCs w:val="24"/>
                <w:highlight w:val="none"/>
                <w:lang w:bidi="ar"/>
                <w:rPrChange w:id="163" w:author="冯木林" w:date="2025-01-06T15:49:01Z">
                  <w:rPr>
                    <w:rFonts w:hint="eastAsia" w:ascii="仿宋_GB2312" w:hAnsi="仿宋_GB2312" w:cs="仿宋_GB2312"/>
                    <w:color w:val="auto"/>
                    <w:kern w:val="0"/>
                    <w:sz w:val="24"/>
                    <w:szCs w:val="24"/>
                    <w:highlight w:val="none"/>
                    <w:lang w:bidi="ar"/>
                  </w:rPr>
                </w:rPrChange>
              </w:rPr>
              <w:t>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1B215">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164"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p>
        </w:tc>
      </w:tr>
      <w:tr w14:paraId="1B7A4034">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3FBB87D9">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16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sz w:val="24"/>
                <w:szCs w:val="24"/>
                <w:highlight w:val="none"/>
                <w:rPrChange w:id="166" w:author="冯木林" w:date="2025-01-06T15:49:01Z">
                  <w:rPr>
                    <w:rFonts w:hint="eastAsia" w:ascii="仿宋_GB2312" w:hAnsi="仿宋_GB2312" w:cs="仿宋_GB2312"/>
                    <w:color w:val="auto"/>
                    <w:sz w:val="24"/>
                    <w:szCs w:val="24"/>
                    <w:highlight w:val="none"/>
                  </w:rPr>
                </w:rPrChange>
              </w:rPr>
              <w:t>16</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ADCA1">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6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168"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汕尾新港区白沙湖作业区公用码头3#泊位工程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1C2D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32"/>
                <w:highlight w:val="none"/>
                <w:lang w:val="en-US" w:eastAsia="zh-CN" w:bidi="ar-SA"/>
                <w:rPrChange w:id="169" w:author="冯木林" w:date="2025-01-06T15:49:01Z">
                  <w:rPr>
                    <w:rFonts w:hint="default" w:ascii="仿宋_GB2312" w:hAnsi="Times New Roman" w:eastAsia="仿宋_GB2312" w:cs="Times New Roman"/>
                    <w:color w:val="auto"/>
                    <w:kern w:val="2"/>
                    <w:sz w:val="24"/>
                    <w:szCs w:val="32"/>
                    <w:highlight w:val="none"/>
                    <w:lang w:val="en-US" w:eastAsia="zh-CN" w:bidi="ar-SA"/>
                  </w:rPr>
                </w:rPrChange>
              </w:rPr>
            </w:pPr>
            <w:r>
              <w:rPr>
                <w:rFonts w:hint="default" w:ascii="Times New Roman" w:hAnsi="Times New Roman" w:eastAsia="仿宋_GB2312" w:cs="Times New Roman"/>
                <w:color w:val="auto"/>
                <w:kern w:val="2"/>
                <w:sz w:val="24"/>
                <w:szCs w:val="32"/>
                <w:highlight w:val="none"/>
                <w:lang w:val="en-US" w:eastAsia="zh-CN" w:bidi="ar-SA"/>
                <w:rPrChange w:id="170" w:author="冯木林" w:date="2025-01-06T15:49:01Z">
                  <w:rPr>
                    <w:rFonts w:hint="default" w:ascii="仿宋_GB2312" w:hAnsi="Times New Roman" w:eastAsia="仿宋_GB2312" w:cs="Times New Roman"/>
                    <w:color w:val="auto"/>
                    <w:kern w:val="2"/>
                    <w:sz w:val="24"/>
                    <w:szCs w:val="32"/>
                    <w:highlight w:val="none"/>
                    <w:lang w:val="en-US" w:eastAsia="zh-CN" w:bidi="ar-SA"/>
                  </w:rPr>
                </w:rPrChange>
              </w:rPr>
              <w:t>汕尾市交通投资有限责任公司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7637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7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172" w:author="冯木林" w:date="2025-01-06T15:49:01Z">
                  <w:rPr>
                    <w:rFonts w:hint="eastAsia" w:ascii="仿宋_GB2312" w:hAnsi="仿宋_GB2312" w:cs="仿宋_GB2312"/>
                    <w:color w:val="auto"/>
                    <w:kern w:val="0"/>
                    <w:sz w:val="24"/>
                    <w:szCs w:val="24"/>
                    <w:highlight w:val="none"/>
                    <w:lang w:val="en-US" w:eastAsia="zh-CN" w:bidi="ar"/>
                  </w:rPr>
                </w:rPrChange>
              </w:rPr>
              <w:t>汕尾市</w:t>
            </w:r>
            <w:r>
              <w:rPr>
                <w:rFonts w:hint="default" w:ascii="Times New Roman" w:hAnsi="Times New Roman" w:cs="Times New Roman"/>
                <w:color w:val="auto"/>
                <w:kern w:val="0"/>
                <w:sz w:val="24"/>
                <w:szCs w:val="24"/>
                <w:highlight w:val="none"/>
                <w:lang w:bidi="ar"/>
                <w:rPrChange w:id="173" w:author="冯木林" w:date="2025-01-06T15:49:01Z">
                  <w:rPr>
                    <w:rFonts w:hint="eastAsia" w:ascii="仿宋_GB2312" w:hAnsi="仿宋_GB2312" w:cs="仿宋_GB2312"/>
                    <w:color w:val="auto"/>
                    <w:kern w:val="0"/>
                    <w:sz w:val="24"/>
                    <w:szCs w:val="24"/>
                    <w:highlight w:val="none"/>
                    <w:lang w:bidi="ar"/>
                  </w:rPr>
                </w:rPrChange>
              </w:rPr>
              <w:t>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E2EF">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kern w:val="2"/>
                <w:sz w:val="24"/>
                <w:szCs w:val="24"/>
                <w:highlight w:val="none"/>
                <w:lang w:val="en-US" w:eastAsia="zh-CN" w:bidi="ar-SA"/>
                <w:rPrChange w:id="174" w:author="冯木林" w:date="2025-01-06T15:49:01Z">
                  <w:rPr>
                    <w:rFonts w:hint="eastAsia" w:ascii="仿宋_GB2312" w:hAnsi="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175" w:author="冯木林" w:date="2025-01-06T15:49:01Z">
                  <w:rPr>
                    <w:rFonts w:hint="eastAsia" w:ascii="仿宋_GB2312" w:hAnsi="仿宋_GB2312" w:cs="仿宋_GB2312"/>
                    <w:color w:val="auto"/>
                    <w:kern w:val="2"/>
                    <w:sz w:val="24"/>
                    <w:szCs w:val="24"/>
                    <w:highlight w:val="none"/>
                    <w:lang w:val="en-US" w:eastAsia="zh-CN" w:bidi="ar-SA"/>
                  </w:rPr>
                </w:rPrChange>
              </w:rPr>
              <w:t>仅评</w:t>
            </w:r>
          </w:p>
          <w:p w14:paraId="1361E72A">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176"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177" w:author="冯木林" w:date="2025-01-06T15:49:01Z">
                  <w:rPr>
                    <w:rFonts w:hint="eastAsia" w:ascii="仿宋_GB2312" w:hAnsi="仿宋_GB2312" w:cs="仿宋_GB2312"/>
                    <w:color w:val="auto"/>
                    <w:kern w:val="2"/>
                    <w:sz w:val="24"/>
                    <w:szCs w:val="24"/>
                    <w:highlight w:val="none"/>
                    <w:lang w:val="en-US" w:eastAsia="zh-CN" w:bidi="ar-SA"/>
                  </w:rPr>
                </w:rPrChange>
              </w:rPr>
              <w:t>设计</w:t>
            </w:r>
          </w:p>
        </w:tc>
      </w:tr>
      <w:tr w14:paraId="490D615C">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F60AD">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178"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179" w:author="冯木林" w:date="2025-01-06T15:49:01Z">
                  <w:rPr>
                    <w:rFonts w:hint="eastAsia" w:ascii="仿宋_GB2312" w:hAnsi="仿宋_GB2312" w:cs="仿宋_GB2312"/>
                    <w:color w:val="auto"/>
                    <w:sz w:val="24"/>
                    <w:szCs w:val="24"/>
                    <w:highlight w:val="none"/>
                    <w:lang w:val="en-US" w:eastAsia="zh-CN"/>
                  </w:rPr>
                </w:rPrChange>
              </w:rPr>
              <w:t>17</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7AED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8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181" w:author="冯木林" w:date="2025-01-06T15:49:01Z">
                  <w:rPr>
                    <w:rFonts w:hint="eastAsia" w:ascii="仿宋_GB2312" w:hAnsi="仿宋_GB2312" w:cs="仿宋_GB2312"/>
                    <w:color w:val="auto"/>
                    <w:kern w:val="0"/>
                    <w:sz w:val="24"/>
                    <w:szCs w:val="24"/>
                    <w:highlight w:val="none"/>
                    <w:lang w:val="en-US" w:eastAsia="zh-CN" w:bidi="ar"/>
                  </w:rPr>
                </w:rPrChange>
              </w:rPr>
              <w:t>东莞港沙田港区四期工程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D968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8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83" w:author="冯木林" w:date="2025-01-06T15:49:01Z">
                  <w:rPr>
                    <w:rFonts w:hint="eastAsia" w:ascii="仿宋_GB2312" w:hAnsi="仿宋_GB2312" w:cs="仿宋_GB2312"/>
                    <w:color w:val="auto"/>
                    <w:kern w:val="0"/>
                    <w:sz w:val="24"/>
                    <w:szCs w:val="24"/>
                    <w:highlight w:val="none"/>
                    <w:lang w:bidi="ar"/>
                  </w:rPr>
                </w:rPrChange>
              </w:rPr>
              <w:t>东莞市虎门港海运集装箱码头有限公司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BF5E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8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85" w:author="冯木林" w:date="2025-01-06T15:49:01Z">
                  <w:rPr>
                    <w:rFonts w:hint="eastAsia" w:ascii="仿宋_GB2312" w:hAnsi="仿宋_GB2312" w:cs="仿宋_GB2312"/>
                    <w:color w:val="auto"/>
                    <w:kern w:val="0"/>
                    <w:sz w:val="24"/>
                    <w:szCs w:val="24"/>
                    <w:highlight w:val="none"/>
                    <w:lang w:bidi="ar"/>
                  </w:rPr>
                </w:rPrChange>
              </w:rPr>
              <w:t>东莞市交通运输局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44A77">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186"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13B447A0">
        <w:tblPrEx>
          <w:tblCellMar>
            <w:top w:w="15" w:type="dxa"/>
            <w:left w:w="15" w:type="dxa"/>
            <w:bottom w:w="15" w:type="dxa"/>
            <w:right w:w="15" w:type="dxa"/>
          </w:tblCellMar>
        </w:tblPrEx>
        <w:trPr>
          <w:trHeight w:val="68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264ED">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187"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188" w:author="冯木林" w:date="2025-01-06T15:49:01Z">
                  <w:rPr>
                    <w:rFonts w:hint="eastAsia" w:ascii="仿宋_GB2312" w:hAnsi="仿宋_GB2312" w:cs="仿宋_GB2312"/>
                    <w:color w:val="auto"/>
                    <w:sz w:val="24"/>
                    <w:szCs w:val="24"/>
                    <w:highlight w:val="none"/>
                    <w:lang w:val="en-US" w:eastAsia="zh-CN"/>
                  </w:rPr>
                </w:rPrChange>
              </w:rPr>
              <w:t>18</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A893E">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8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90" w:author="冯木林" w:date="2025-01-06T15:49:01Z">
                  <w:rPr>
                    <w:rFonts w:hint="eastAsia" w:ascii="仿宋_GB2312" w:hAnsi="仿宋_GB2312" w:cs="仿宋_GB2312"/>
                    <w:color w:val="auto"/>
                    <w:kern w:val="0"/>
                    <w:sz w:val="24"/>
                    <w:szCs w:val="24"/>
                    <w:highlight w:val="none"/>
                    <w:lang w:bidi="ar"/>
                  </w:rPr>
                </w:rPrChange>
              </w:rPr>
              <w:t>广东狮子洋游艇俱乐部码头工程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50A1F">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9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92" w:author="冯木林" w:date="2025-01-06T15:49:01Z">
                  <w:rPr>
                    <w:rFonts w:hint="eastAsia" w:ascii="仿宋_GB2312" w:hAnsi="仿宋_GB2312" w:cs="仿宋_GB2312"/>
                    <w:color w:val="auto"/>
                    <w:kern w:val="0"/>
                    <w:sz w:val="24"/>
                    <w:szCs w:val="24"/>
                    <w:highlight w:val="none"/>
                    <w:lang w:bidi="ar"/>
                  </w:rPr>
                </w:rPrChange>
              </w:rPr>
              <w:t>广东狮子洋游艇俱乐部有限公司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1FBD2">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19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194" w:author="冯木林" w:date="2025-01-06T15:49:01Z">
                  <w:rPr>
                    <w:rFonts w:hint="eastAsia" w:ascii="仿宋_GB2312" w:hAnsi="仿宋_GB2312" w:cs="仿宋_GB2312"/>
                    <w:color w:val="auto"/>
                    <w:kern w:val="0"/>
                    <w:sz w:val="24"/>
                    <w:szCs w:val="24"/>
                    <w:highlight w:val="none"/>
                    <w:lang w:bidi="ar"/>
                  </w:rPr>
                </w:rPrChange>
              </w:rPr>
              <w:t>东莞市交通运输局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C07C6">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195"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3E34C6E6">
        <w:tblPrEx>
          <w:tblCellMar>
            <w:top w:w="15" w:type="dxa"/>
            <w:left w:w="15" w:type="dxa"/>
            <w:bottom w:w="15" w:type="dxa"/>
            <w:right w:w="15" w:type="dxa"/>
          </w:tblCellMar>
        </w:tblPrEx>
        <w:trPr>
          <w:trHeight w:val="68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3BA0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196"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197" w:author="冯木林" w:date="2025-01-06T15:49:01Z">
                  <w:rPr>
                    <w:rFonts w:hint="eastAsia" w:ascii="仿宋_GB2312" w:hAnsi="仿宋_GB2312" w:cs="仿宋_GB2312"/>
                    <w:color w:val="auto"/>
                    <w:sz w:val="24"/>
                    <w:szCs w:val="24"/>
                    <w:highlight w:val="none"/>
                    <w:lang w:val="en-US" w:eastAsia="zh-CN"/>
                  </w:rPr>
                </w:rPrChange>
              </w:rPr>
              <w:t>19</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8BEC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cs="Times New Roman"/>
                <w:color w:val="auto"/>
                <w:kern w:val="0"/>
                <w:sz w:val="24"/>
                <w:szCs w:val="24"/>
                <w:highlight w:val="none"/>
                <w:lang w:bidi="ar"/>
                <w:rPrChange w:id="198" w:author="冯木林" w:date="2025-01-06T15:49:01Z">
                  <w:rPr>
                    <w:rFonts w:hint="eastAsia" w:ascii="仿宋_GB2312" w:hAnsi="仿宋_GB2312" w:cs="仿宋_GB2312"/>
                    <w:color w:val="auto"/>
                    <w:kern w:val="0"/>
                    <w:sz w:val="24"/>
                    <w:szCs w:val="24"/>
                    <w:highlight w:val="none"/>
                    <w:lang w:bidi="ar"/>
                  </w:rPr>
                </w:rPrChange>
              </w:rPr>
            </w:pPr>
            <w:r>
              <w:rPr>
                <w:rFonts w:hint="default" w:ascii="Times New Roman" w:hAnsi="Times New Roman" w:cs="Times New Roman"/>
                <w:color w:val="auto"/>
                <w:kern w:val="0"/>
                <w:sz w:val="24"/>
                <w:szCs w:val="24"/>
                <w:highlight w:val="none"/>
                <w:lang w:bidi="ar"/>
                <w:rPrChange w:id="199" w:author="冯木林" w:date="2025-01-06T15:49:01Z">
                  <w:rPr>
                    <w:rFonts w:hint="eastAsia" w:ascii="仿宋_GB2312" w:hAnsi="仿宋_GB2312" w:cs="仿宋_GB2312"/>
                    <w:color w:val="auto"/>
                    <w:kern w:val="0"/>
                    <w:sz w:val="24"/>
                    <w:szCs w:val="24"/>
                    <w:highlight w:val="none"/>
                    <w:lang w:bidi="ar"/>
                  </w:rPr>
                </w:rPrChange>
              </w:rPr>
              <w:t>中山港神湾港区腾步游艇码头</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4F932">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cs="Times New Roman"/>
                <w:color w:val="auto"/>
                <w:kern w:val="0"/>
                <w:sz w:val="24"/>
                <w:szCs w:val="24"/>
                <w:highlight w:val="none"/>
                <w:lang w:bidi="ar"/>
                <w:rPrChange w:id="200" w:author="冯木林" w:date="2025-01-06T15:49:01Z">
                  <w:rPr>
                    <w:rFonts w:hint="eastAsia" w:ascii="仿宋_GB2312" w:hAnsi="仿宋_GB2312" w:cs="仿宋_GB2312"/>
                    <w:color w:val="auto"/>
                    <w:kern w:val="0"/>
                    <w:sz w:val="24"/>
                    <w:szCs w:val="24"/>
                    <w:highlight w:val="none"/>
                    <w:lang w:bidi="ar"/>
                  </w:rPr>
                </w:rPrChange>
              </w:rPr>
            </w:pPr>
            <w:r>
              <w:rPr>
                <w:rFonts w:hint="default" w:ascii="Times New Roman" w:hAnsi="Times New Roman" w:cs="Times New Roman"/>
                <w:color w:val="auto"/>
                <w:kern w:val="0"/>
                <w:sz w:val="24"/>
                <w:szCs w:val="24"/>
                <w:highlight w:val="none"/>
                <w:lang w:bidi="ar"/>
                <w:rPrChange w:id="201" w:author="冯木林" w:date="2025-01-06T15:49:01Z">
                  <w:rPr>
                    <w:rFonts w:hint="eastAsia" w:ascii="仿宋_GB2312" w:hAnsi="仿宋_GB2312" w:cs="仿宋_GB2312"/>
                    <w:color w:val="auto"/>
                    <w:kern w:val="0"/>
                    <w:sz w:val="24"/>
                    <w:szCs w:val="24"/>
                    <w:highlight w:val="none"/>
                    <w:lang w:bidi="ar"/>
                  </w:rPr>
                </w:rPrChange>
              </w:rPr>
              <w:t>中山市腾步码头有限公司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2BDD0">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02"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03" w:author="冯木林" w:date="2025-01-06T15:49:01Z">
                  <w:rPr>
                    <w:rFonts w:hint="eastAsia" w:ascii="仿宋_GB2312" w:hAnsi="仿宋_GB2312" w:cs="仿宋_GB2312"/>
                    <w:color w:val="auto"/>
                    <w:kern w:val="0"/>
                    <w:sz w:val="24"/>
                    <w:szCs w:val="24"/>
                    <w:highlight w:val="none"/>
                    <w:lang w:val="en-US" w:eastAsia="zh-CN" w:bidi="ar"/>
                  </w:rPr>
                </w:rPrChange>
              </w:rPr>
              <w:t>中山市交通运输局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DCEBC">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204"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14E0BA37">
        <w:tblPrEx>
          <w:tblCellMar>
            <w:top w:w="15" w:type="dxa"/>
            <w:left w:w="15" w:type="dxa"/>
            <w:bottom w:w="15" w:type="dxa"/>
            <w:right w:w="15" w:type="dxa"/>
          </w:tblCellMar>
        </w:tblPrEx>
        <w:trPr>
          <w:trHeight w:val="68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F8EB6">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205"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206" w:author="冯木林" w:date="2025-01-06T15:49:01Z">
                  <w:rPr>
                    <w:rFonts w:hint="eastAsia" w:ascii="仿宋_GB2312" w:hAnsi="仿宋_GB2312" w:cs="仿宋_GB2312"/>
                    <w:color w:val="auto"/>
                    <w:kern w:val="0"/>
                    <w:sz w:val="24"/>
                    <w:szCs w:val="24"/>
                    <w:highlight w:val="none"/>
                    <w:lang w:bidi="ar"/>
                  </w:rPr>
                </w:rPrChange>
              </w:rPr>
              <w:t>20</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9D837">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cs="Times New Roman"/>
                <w:color w:val="auto"/>
                <w:kern w:val="0"/>
                <w:sz w:val="24"/>
                <w:szCs w:val="24"/>
                <w:highlight w:val="none"/>
                <w:lang w:bidi="ar"/>
                <w:rPrChange w:id="207" w:author="冯木林" w:date="2025-01-06T15:49:01Z">
                  <w:rPr>
                    <w:rFonts w:hint="eastAsia" w:ascii="仿宋_GB2312" w:hAnsi="仿宋_GB2312" w:cs="仿宋_GB2312"/>
                    <w:color w:val="auto"/>
                    <w:kern w:val="0"/>
                    <w:sz w:val="24"/>
                    <w:szCs w:val="24"/>
                    <w:highlight w:val="none"/>
                    <w:lang w:bidi="ar"/>
                  </w:rPr>
                </w:rPrChange>
              </w:rPr>
            </w:pPr>
            <w:r>
              <w:rPr>
                <w:rFonts w:hint="default" w:ascii="Times New Roman" w:hAnsi="Times New Roman" w:cs="Times New Roman"/>
                <w:color w:val="auto"/>
                <w:kern w:val="0"/>
                <w:sz w:val="24"/>
                <w:szCs w:val="24"/>
                <w:highlight w:val="none"/>
                <w:lang w:bidi="ar"/>
                <w:rPrChange w:id="208" w:author="冯木林" w:date="2025-01-06T15:49:01Z">
                  <w:rPr>
                    <w:rFonts w:hint="eastAsia" w:ascii="仿宋_GB2312" w:hAnsi="仿宋_GB2312" w:cs="仿宋_GB2312"/>
                    <w:color w:val="auto"/>
                    <w:kern w:val="0"/>
                    <w:sz w:val="24"/>
                    <w:szCs w:val="24"/>
                    <w:highlight w:val="none"/>
                    <w:lang w:bidi="ar"/>
                  </w:rPr>
                </w:rPrChange>
              </w:rPr>
              <w:t>江门港新会港区穗花码头改扩建工程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4D11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cs="Times New Roman"/>
                <w:color w:val="auto"/>
                <w:kern w:val="0"/>
                <w:sz w:val="24"/>
                <w:szCs w:val="24"/>
                <w:highlight w:val="none"/>
                <w:lang w:bidi="ar"/>
                <w:rPrChange w:id="209" w:author="冯木林" w:date="2025-01-06T15:49:01Z">
                  <w:rPr>
                    <w:rFonts w:hint="eastAsia" w:ascii="仿宋_GB2312" w:hAnsi="仿宋_GB2312" w:cs="仿宋_GB2312"/>
                    <w:color w:val="auto"/>
                    <w:kern w:val="0"/>
                    <w:sz w:val="24"/>
                    <w:szCs w:val="24"/>
                    <w:highlight w:val="none"/>
                    <w:lang w:bidi="ar"/>
                  </w:rPr>
                </w:rPrChange>
              </w:rPr>
            </w:pPr>
            <w:r>
              <w:rPr>
                <w:rFonts w:hint="default" w:ascii="Times New Roman" w:hAnsi="Times New Roman" w:cs="Times New Roman"/>
                <w:color w:val="auto"/>
                <w:kern w:val="0"/>
                <w:sz w:val="24"/>
                <w:szCs w:val="24"/>
                <w:highlight w:val="none"/>
                <w:lang w:bidi="ar"/>
                <w:rPrChange w:id="210" w:author="冯木林" w:date="2025-01-06T15:49:01Z">
                  <w:rPr>
                    <w:rFonts w:hint="eastAsia" w:ascii="仿宋_GB2312" w:hAnsi="仿宋_GB2312" w:cs="仿宋_GB2312"/>
                    <w:color w:val="auto"/>
                    <w:kern w:val="0"/>
                    <w:sz w:val="24"/>
                    <w:szCs w:val="24"/>
                    <w:highlight w:val="none"/>
                    <w:lang w:bidi="ar"/>
                  </w:rPr>
                </w:rPrChange>
              </w:rPr>
              <w:t>广东穗花特种水泥有限公司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9A0A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cs="Times New Roman"/>
                <w:color w:val="auto"/>
                <w:kern w:val="0"/>
                <w:sz w:val="24"/>
                <w:szCs w:val="24"/>
                <w:highlight w:val="none"/>
                <w:lang w:val="en-US" w:eastAsia="zh-CN" w:bidi="ar"/>
                <w:rPrChange w:id="211" w:author="冯木林" w:date="2025-01-06T15:49:01Z">
                  <w:rPr>
                    <w:rFonts w:hint="eastAsia" w:ascii="仿宋_GB2312" w:hAnsi="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12" w:author="冯木林" w:date="2025-01-06T15:49:01Z">
                  <w:rPr>
                    <w:rFonts w:hint="eastAsia" w:ascii="仿宋_GB2312" w:hAnsi="仿宋_GB2312" w:cs="仿宋_GB2312"/>
                    <w:color w:val="auto"/>
                    <w:kern w:val="0"/>
                    <w:sz w:val="24"/>
                    <w:szCs w:val="24"/>
                    <w:highlight w:val="none"/>
                    <w:lang w:val="en-US" w:eastAsia="zh-CN" w:bidi="ar"/>
                  </w:rPr>
                </w:rPrChange>
              </w:rPr>
              <w:t>江门市交通运输局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0EF67">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213"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6F7E3E10">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BB1DA">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214"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215" w:author="冯木林" w:date="2025-01-06T15:49:01Z">
                  <w:rPr>
                    <w:rFonts w:hint="eastAsia" w:ascii="仿宋_GB2312" w:hAnsi="仿宋_GB2312" w:cs="仿宋_GB2312"/>
                    <w:color w:val="auto"/>
                    <w:sz w:val="24"/>
                    <w:szCs w:val="24"/>
                    <w:highlight w:val="none"/>
                    <w:lang w:val="en-US" w:eastAsia="zh-CN"/>
                  </w:rPr>
                </w:rPrChange>
              </w:rPr>
              <w:t>21</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83960">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1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217" w:author="冯木林" w:date="2025-01-06T15:49:01Z">
                  <w:rPr>
                    <w:rFonts w:hint="eastAsia" w:ascii="仿宋_GB2312" w:hAnsi="仿宋_GB2312" w:cs="仿宋_GB2312"/>
                    <w:color w:val="auto"/>
                    <w:kern w:val="0"/>
                    <w:sz w:val="24"/>
                    <w:szCs w:val="24"/>
                    <w:highlight w:val="none"/>
                    <w:lang w:bidi="ar"/>
                  </w:rPr>
                </w:rPrChange>
              </w:rPr>
              <w:t>江门港新会港区七堡作业区李锦记码头改扩建工程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F5FE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1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219"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李锦记(新会)食品有限公司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7F38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2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21" w:author="冯木林" w:date="2025-01-06T15:49:01Z">
                  <w:rPr>
                    <w:rFonts w:hint="eastAsia" w:ascii="仿宋_GB2312" w:hAnsi="仿宋_GB2312" w:cs="仿宋_GB2312"/>
                    <w:color w:val="auto"/>
                    <w:kern w:val="0"/>
                    <w:sz w:val="24"/>
                    <w:szCs w:val="24"/>
                    <w:highlight w:val="none"/>
                    <w:lang w:val="en-US" w:eastAsia="zh-CN" w:bidi="ar"/>
                  </w:rPr>
                </w:rPrChange>
              </w:rPr>
              <w:t>江门市交通运输局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94A57">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kern w:val="2"/>
                <w:sz w:val="24"/>
                <w:szCs w:val="24"/>
                <w:highlight w:val="none"/>
                <w:lang w:val="en-US" w:eastAsia="zh-CN" w:bidi="ar-SA"/>
                <w:rPrChange w:id="222" w:author="冯木林" w:date="2025-01-06T15:49:01Z">
                  <w:rPr>
                    <w:rFonts w:hint="eastAsia" w:ascii="仿宋_GB2312" w:hAnsi="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223" w:author="冯木林" w:date="2025-01-06T15:49:01Z">
                  <w:rPr>
                    <w:rFonts w:hint="eastAsia" w:ascii="仿宋_GB2312" w:hAnsi="仿宋_GB2312" w:cs="仿宋_GB2312"/>
                    <w:color w:val="auto"/>
                    <w:kern w:val="2"/>
                    <w:sz w:val="24"/>
                    <w:szCs w:val="24"/>
                    <w:highlight w:val="none"/>
                    <w:lang w:val="en-US" w:eastAsia="zh-CN" w:bidi="ar-SA"/>
                  </w:rPr>
                </w:rPrChange>
              </w:rPr>
              <w:t>仅评</w:t>
            </w:r>
          </w:p>
          <w:p w14:paraId="68C5D534">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224"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225" w:author="冯木林" w:date="2025-01-06T15:49:01Z">
                  <w:rPr>
                    <w:rFonts w:hint="eastAsia" w:ascii="仿宋_GB2312" w:hAnsi="仿宋_GB2312" w:cs="仿宋_GB2312"/>
                    <w:color w:val="auto"/>
                    <w:kern w:val="2"/>
                    <w:sz w:val="24"/>
                    <w:szCs w:val="24"/>
                    <w:highlight w:val="none"/>
                    <w:lang w:val="en-US" w:eastAsia="zh-CN" w:bidi="ar-SA"/>
                  </w:rPr>
                </w:rPrChange>
              </w:rPr>
              <w:t>设计</w:t>
            </w:r>
          </w:p>
        </w:tc>
      </w:tr>
      <w:tr w14:paraId="68BE137F">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E767F">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22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27" w:author="冯木林" w:date="2025-01-06T15:49:01Z">
                  <w:rPr>
                    <w:rFonts w:hint="eastAsia" w:ascii="仿宋_GB2312" w:hAnsi="仿宋_GB2312" w:cs="仿宋_GB2312"/>
                    <w:color w:val="auto"/>
                    <w:kern w:val="0"/>
                    <w:sz w:val="24"/>
                    <w:szCs w:val="24"/>
                    <w:highlight w:val="none"/>
                    <w:lang w:val="en-US" w:eastAsia="zh-CN" w:bidi="ar"/>
                  </w:rPr>
                </w:rPrChange>
              </w:rPr>
              <w:t>22</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D00A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2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229" w:author="冯木林" w:date="2025-01-06T15:49:01Z">
                  <w:rPr>
                    <w:rFonts w:hint="eastAsia" w:ascii="仿宋_GB2312" w:hAnsi="仿宋_GB2312" w:cs="仿宋_GB2312"/>
                    <w:color w:val="auto"/>
                    <w:kern w:val="0"/>
                    <w:sz w:val="24"/>
                    <w:szCs w:val="24"/>
                    <w:highlight w:val="none"/>
                    <w:lang w:bidi="ar"/>
                  </w:rPr>
                </w:rPrChange>
              </w:rPr>
              <w:t>江门港新会港区古井第一作业区华津码头工程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52A8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32"/>
                <w:highlight w:val="none"/>
                <w:lang w:val="en-US" w:eastAsia="zh-CN" w:bidi="ar-SA"/>
                <w:rPrChange w:id="230" w:author="冯木林" w:date="2025-01-06T15:49:01Z">
                  <w:rPr>
                    <w:rFonts w:hint="eastAsia" w:ascii="仿宋_GB2312" w:hAnsi="Times New Roman" w:eastAsia="仿宋_GB2312" w:cs="Times New Roman"/>
                    <w:color w:val="auto"/>
                    <w:kern w:val="2"/>
                    <w:sz w:val="24"/>
                    <w:szCs w:val="32"/>
                    <w:highlight w:val="none"/>
                    <w:lang w:val="en-US" w:eastAsia="zh-CN" w:bidi="ar-SA"/>
                  </w:rPr>
                </w:rPrChange>
              </w:rPr>
            </w:pPr>
            <w:r>
              <w:rPr>
                <w:rFonts w:hint="default" w:ascii="Times New Roman" w:hAnsi="Times New Roman" w:eastAsia="仿宋_GB2312" w:cs="Times New Roman"/>
                <w:color w:val="auto"/>
                <w:kern w:val="2"/>
                <w:sz w:val="24"/>
                <w:szCs w:val="32"/>
                <w:highlight w:val="none"/>
                <w:lang w:val="en-US" w:eastAsia="zh-CN" w:bidi="ar-SA"/>
                <w:rPrChange w:id="231" w:author="冯木林" w:date="2025-01-06T15:49:01Z">
                  <w:rPr>
                    <w:rFonts w:hint="eastAsia" w:ascii="仿宋_GB2312" w:hAnsi="Times New Roman" w:eastAsia="仿宋_GB2312" w:cs="Times New Roman"/>
                    <w:color w:val="auto"/>
                    <w:kern w:val="2"/>
                    <w:sz w:val="24"/>
                    <w:szCs w:val="32"/>
                    <w:highlight w:val="none"/>
                    <w:lang w:val="en-US" w:eastAsia="zh-CN" w:bidi="ar-SA"/>
                  </w:rPr>
                </w:rPrChange>
              </w:rPr>
              <w:t>江门市华津金属交易市场有限公司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5C30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3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33" w:author="冯木林" w:date="2025-01-06T15:49:01Z">
                  <w:rPr>
                    <w:rFonts w:hint="eastAsia" w:ascii="仿宋_GB2312" w:hAnsi="仿宋_GB2312" w:cs="仿宋_GB2312"/>
                    <w:color w:val="auto"/>
                    <w:kern w:val="0"/>
                    <w:sz w:val="24"/>
                    <w:szCs w:val="24"/>
                    <w:highlight w:val="none"/>
                    <w:lang w:val="en-US" w:eastAsia="zh-CN" w:bidi="ar"/>
                  </w:rPr>
                </w:rPrChange>
              </w:rPr>
              <w:t>江门市交通运输局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26139">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234"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1AF62348">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FADDF">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235"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36" w:author="冯木林" w:date="2025-01-06T15:49:01Z">
                  <w:rPr>
                    <w:rFonts w:hint="eastAsia" w:ascii="仿宋_GB2312" w:hAnsi="仿宋_GB2312" w:cs="仿宋_GB2312"/>
                    <w:color w:val="auto"/>
                    <w:kern w:val="0"/>
                    <w:sz w:val="24"/>
                    <w:szCs w:val="24"/>
                    <w:highlight w:val="none"/>
                    <w:lang w:val="en-US" w:eastAsia="zh-CN" w:bidi="ar"/>
                  </w:rPr>
                </w:rPrChange>
              </w:rPr>
              <w:t>23</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B53B6">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3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238" w:author="冯木林" w:date="2025-01-06T15:49:01Z">
                  <w:rPr>
                    <w:rFonts w:hint="eastAsia" w:ascii="仿宋_GB2312" w:hAnsi="仿宋_GB2312" w:cs="仿宋_GB2312"/>
                    <w:color w:val="auto"/>
                    <w:kern w:val="0"/>
                    <w:sz w:val="24"/>
                    <w:szCs w:val="24"/>
                    <w:highlight w:val="none"/>
                    <w:lang w:bidi="ar"/>
                  </w:rPr>
                </w:rPrChange>
              </w:rPr>
              <w:t>江门港新会港区三和码头工程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AA4D1">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3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240"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江门三和管桩有限公司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4648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4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42" w:author="冯木林" w:date="2025-01-06T15:49:01Z">
                  <w:rPr>
                    <w:rFonts w:hint="eastAsia" w:ascii="仿宋_GB2312" w:hAnsi="仿宋_GB2312" w:cs="仿宋_GB2312"/>
                    <w:color w:val="auto"/>
                    <w:kern w:val="0"/>
                    <w:sz w:val="24"/>
                    <w:szCs w:val="24"/>
                    <w:highlight w:val="none"/>
                    <w:lang w:val="en-US" w:eastAsia="zh-CN" w:bidi="ar"/>
                  </w:rPr>
                </w:rPrChange>
              </w:rPr>
              <w:t>江门市交通运输局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6C40E">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243"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7D4B7808">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D8D0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244"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245" w:author="冯木林" w:date="2025-01-06T15:49:01Z">
                  <w:rPr>
                    <w:rFonts w:hint="eastAsia" w:ascii="仿宋_GB2312" w:hAnsi="仿宋_GB2312" w:cs="仿宋_GB2312"/>
                    <w:color w:val="auto"/>
                    <w:sz w:val="24"/>
                    <w:szCs w:val="24"/>
                    <w:highlight w:val="none"/>
                    <w:lang w:val="en-US" w:eastAsia="zh-CN"/>
                  </w:rPr>
                </w:rPrChange>
              </w:rPr>
              <w:t>24</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C43C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4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247" w:author="冯木林" w:date="2025-01-06T15:49:01Z">
                  <w:rPr>
                    <w:rFonts w:hint="eastAsia" w:ascii="仿宋_GB2312" w:hAnsi="仿宋_GB2312" w:cs="仿宋_GB2312"/>
                    <w:color w:val="auto"/>
                    <w:kern w:val="0"/>
                    <w:sz w:val="24"/>
                    <w:szCs w:val="24"/>
                    <w:highlight w:val="none"/>
                    <w:lang w:bidi="ar"/>
                  </w:rPr>
                </w:rPrChange>
              </w:rPr>
              <w:t>江门港鹤山港区东古码头扩建工程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504E2">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4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kern w:val="0"/>
                <w:sz w:val="24"/>
                <w:szCs w:val="24"/>
                <w:highlight w:val="none"/>
                <w:lang w:bidi="ar"/>
                <w:rPrChange w:id="249" w:author="冯木林" w:date="2025-01-06T15:49:01Z">
                  <w:rPr>
                    <w:rFonts w:hint="eastAsia" w:ascii="仿宋_GB2312" w:hAnsi="仿宋_GB2312" w:cs="仿宋_GB2312"/>
                    <w:kern w:val="0"/>
                    <w:sz w:val="24"/>
                    <w:szCs w:val="24"/>
                    <w:highlight w:val="none"/>
                    <w:lang w:bidi="ar"/>
                  </w:rPr>
                </w:rPrChange>
              </w:rPr>
              <w:t>鹤山市东古调味食品有限公司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6EF66">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5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51" w:author="冯木林" w:date="2025-01-06T15:49:01Z">
                  <w:rPr>
                    <w:rFonts w:hint="eastAsia" w:ascii="仿宋_GB2312" w:hAnsi="仿宋_GB2312" w:cs="仿宋_GB2312"/>
                    <w:color w:val="auto"/>
                    <w:kern w:val="0"/>
                    <w:sz w:val="24"/>
                    <w:szCs w:val="24"/>
                    <w:highlight w:val="none"/>
                    <w:lang w:val="en-US" w:eastAsia="zh-CN" w:bidi="ar"/>
                  </w:rPr>
                </w:rPrChange>
              </w:rPr>
              <w:t>江门市交通运输局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EA5AD">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252"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536C2BCA">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AD4B3">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25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54" w:author="冯木林" w:date="2025-01-06T15:49:01Z">
                  <w:rPr>
                    <w:rFonts w:hint="eastAsia" w:ascii="仿宋_GB2312" w:hAnsi="仿宋_GB2312" w:cs="仿宋_GB2312"/>
                    <w:color w:val="auto"/>
                    <w:kern w:val="0"/>
                    <w:sz w:val="24"/>
                    <w:szCs w:val="24"/>
                    <w:highlight w:val="none"/>
                    <w:lang w:val="en-US" w:eastAsia="zh-CN" w:bidi="ar"/>
                  </w:rPr>
                </w:rPrChange>
              </w:rPr>
              <w:t>25</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13AC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5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56" w:author="冯木林" w:date="2025-01-06T15:49:01Z">
                  <w:rPr>
                    <w:rFonts w:hint="eastAsia" w:ascii="仿宋_GB2312" w:hAnsi="仿宋_GB2312" w:cs="仿宋_GB2312"/>
                    <w:color w:val="auto"/>
                    <w:kern w:val="0"/>
                    <w:sz w:val="24"/>
                    <w:szCs w:val="24"/>
                    <w:highlight w:val="none"/>
                    <w:lang w:val="en-US" w:eastAsia="zh-CN" w:bidi="ar"/>
                  </w:rPr>
                </w:rPrChange>
              </w:rPr>
              <w:t>江门市</w:t>
            </w:r>
            <w:r>
              <w:rPr>
                <w:rFonts w:hint="default" w:ascii="Times New Roman" w:hAnsi="Times New Roman" w:cs="Times New Roman"/>
                <w:color w:val="auto"/>
                <w:kern w:val="0"/>
                <w:sz w:val="24"/>
                <w:szCs w:val="24"/>
                <w:highlight w:val="none"/>
                <w:lang w:bidi="ar"/>
                <w:rPrChange w:id="257" w:author="冯木林" w:date="2025-01-06T15:49:01Z">
                  <w:rPr>
                    <w:rFonts w:hint="eastAsia" w:ascii="仿宋_GB2312" w:hAnsi="仿宋_GB2312" w:cs="仿宋_GB2312"/>
                    <w:color w:val="auto"/>
                    <w:kern w:val="0"/>
                    <w:sz w:val="24"/>
                    <w:szCs w:val="24"/>
                    <w:highlight w:val="none"/>
                    <w:lang w:bidi="ar"/>
                  </w:rPr>
                </w:rPrChange>
              </w:rPr>
              <w:t>三埠港搬迁项目（开平市三埠港区工程）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768A6">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5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259" w:author="冯木林" w:date="2025-01-06T15:49:01Z">
                  <w:rPr>
                    <w:rFonts w:hint="eastAsia" w:ascii="仿宋_GB2312" w:hAnsi="仿宋_GB2312" w:cs="仿宋_GB2312"/>
                    <w:color w:val="auto"/>
                    <w:kern w:val="0"/>
                    <w:sz w:val="24"/>
                    <w:szCs w:val="24"/>
                    <w:highlight w:val="none"/>
                    <w:lang w:bidi="ar"/>
                  </w:rPr>
                </w:rPrChange>
              </w:rPr>
              <w:t>开平市工投货运码头有限公司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A3CC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6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61" w:author="冯木林" w:date="2025-01-06T15:49:01Z">
                  <w:rPr>
                    <w:rFonts w:hint="eastAsia" w:ascii="仿宋_GB2312" w:hAnsi="仿宋_GB2312" w:cs="仿宋_GB2312"/>
                    <w:color w:val="auto"/>
                    <w:kern w:val="0"/>
                    <w:sz w:val="24"/>
                    <w:szCs w:val="24"/>
                    <w:highlight w:val="none"/>
                    <w:lang w:val="en-US" w:eastAsia="zh-CN" w:bidi="ar"/>
                  </w:rPr>
                </w:rPrChange>
              </w:rPr>
              <w:t>江门市交通运输局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5881F">
            <w:pPr>
              <w:rPr>
                <w:highlight w:val="none"/>
              </w:rPr>
            </w:pPr>
          </w:p>
          <w:p w14:paraId="1763494B">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262"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743860AF">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4B8FF">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263"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64" w:author="冯木林" w:date="2025-01-06T15:49:01Z">
                  <w:rPr>
                    <w:rFonts w:hint="eastAsia" w:ascii="仿宋_GB2312" w:hAnsi="仿宋_GB2312" w:cs="仿宋_GB2312"/>
                    <w:color w:val="auto"/>
                    <w:kern w:val="0"/>
                    <w:sz w:val="24"/>
                    <w:szCs w:val="24"/>
                    <w:highlight w:val="none"/>
                    <w:lang w:val="en-US" w:eastAsia="zh-CN" w:bidi="ar"/>
                  </w:rPr>
                </w:rPrChange>
              </w:rPr>
              <w:t>26</w:t>
            </w:r>
          </w:p>
        </w:tc>
        <w:tc>
          <w:tcPr>
            <w:tcW w:w="3672" w:type="dxa"/>
            <w:tcBorders>
              <w:top w:val="single" w:color="000000" w:sz="4" w:space="0"/>
              <w:left w:val="single" w:color="000000" w:sz="4" w:space="0"/>
              <w:bottom w:val="single" w:color="000000" w:sz="4" w:space="0"/>
              <w:right w:val="single" w:color="000000" w:sz="4" w:space="0"/>
            </w:tcBorders>
            <w:vAlign w:val="center"/>
          </w:tcPr>
          <w:p w14:paraId="0A952240">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6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266" w:author="冯木林" w:date="2025-01-06T15:49:01Z">
                  <w:rPr>
                    <w:rFonts w:hint="eastAsia" w:ascii="仿宋_GB2312" w:hAnsi="仿宋_GB2312" w:eastAsia="仿宋_GB2312" w:cs="仿宋_GB2312"/>
                    <w:color w:val="auto"/>
                    <w:kern w:val="0"/>
                    <w:sz w:val="24"/>
                    <w:szCs w:val="24"/>
                    <w:highlight w:val="none"/>
                    <w:lang w:val="en-US" w:eastAsia="zh-CN" w:bidi="ar"/>
                  </w:rPr>
                </w:rPrChange>
              </w:rPr>
              <w:t>台山市广海港二期工程（复工）</w:t>
            </w:r>
          </w:p>
        </w:tc>
        <w:tc>
          <w:tcPr>
            <w:tcW w:w="2475" w:type="dxa"/>
            <w:tcBorders>
              <w:top w:val="single" w:color="000000" w:sz="4" w:space="0"/>
              <w:left w:val="single" w:color="000000" w:sz="4" w:space="0"/>
              <w:bottom w:val="single" w:color="000000" w:sz="4" w:space="0"/>
              <w:right w:val="single" w:color="000000" w:sz="4" w:space="0"/>
            </w:tcBorders>
            <w:vAlign w:val="center"/>
          </w:tcPr>
          <w:p w14:paraId="0D7939F1">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32"/>
                <w:highlight w:val="none"/>
                <w:lang w:val="en-US" w:eastAsia="zh-CN" w:bidi="ar-SA"/>
                <w:rPrChange w:id="267" w:author="冯木林" w:date="2025-01-06T15:49:01Z">
                  <w:rPr>
                    <w:rFonts w:hint="eastAsia" w:ascii="仿宋_GB2312" w:hAnsi="Times New Roman" w:eastAsia="仿宋_GB2312" w:cs="Times New Roman"/>
                    <w:color w:val="auto"/>
                    <w:kern w:val="2"/>
                    <w:sz w:val="24"/>
                    <w:szCs w:val="32"/>
                    <w:highlight w:val="none"/>
                    <w:lang w:val="en-US" w:eastAsia="zh-CN" w:bidi="ar-SA"/>
                  </w:rPr>
                </w:rPrChange>
              </w:rPr>
            </w:pPr>
            <w:r>
              <w:rPr>
                <w:rFonts w:hint="default" w:ascii="Times New Roman" w:hAnsi="Times New Roman" w:eastAsia="仿宋_GB2312" w:cs="Times New Roman"/>
                <w:color w:val="auto"/>
                <w:kern w:val="2"/>
                <w:sz w:val="24"/>
                <w:szCs w:val="32"/>
                <w:highlight w:val="none"/>
                <w:lang w:val="en-US" w:eastAsia="zh-CN" w:bidi="ar-SA"/>
                <w:rPrChange w:id="268" w:author="冯木林" w:date="2025-01-06T15:49:01Z">
                  <w:rPr>
                    <w:rFonts w:hint="eastAsia" w:ascii="仿宋_GB2312" w:hAnsi="Times New Roman" w:eastAsia="仿宋_GB2312" w:cs="Times New Roman"/>
                    <w:color w:val="auto"/>
                    <w:kern w:val="2"/>
                    <w:sz w:val="24"/>
                    <w:szCs w:val="32"/>
                    <w:highlight w:val="none"/>
                    <w:lang w:val="en-US" w:eastAsia="zh-CN" w:bidi="ar-SA"/>
                  </w:rPr>
                </w:rPrChange>
              </w:rPr>
              <w:t>江门广海湾开发建设有限公司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14:paraId="45AEB3E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6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70" w:author="冯木林" w:date="2025-01-06T15:49:01Z">
                  <w:rPr>
                    <w:rFonts w:hint="eastAsia" w:ascii="仿宋_GB2312" w:hAnsi="仿宋_GB2312" w:cs="仿宋_GB2312"/>
                    <w:color w:val="auto"/>
                    <w:kern w:val="0"/>
                    <w:sz w:val="24"/>
                    <w:szCs w:val="24"/>
                    <w:highlight w:val="none"/>
                    <w:lang w:val="en-US" w:eastAsia="zh-CN" w:bidi="ar"/>
                  </w:rPr>
                </w:rPrChange>
              </w:rPr>
              <w:t>江门市交通运输局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14:paraId="74B1C985">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kern w:val="2"/>
                <w:sz w:val="24"/>
                <w:szCs w:val="24"/>
                <w:highlight w:val="none"/>
                <w:lang w:val="en-US" w:eastAsia="zh-CN" w:bidi="ar-SA"/>
                <w:rPrChange w:id="271" w:author="冯木林" w:date="2025-01-06T15:49:01Z">
                  <w:rPr>
                    <w:rFonts w:hint="eastAsia" w:ascii="仿宋_GB2312" w:hAnsi="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272" w:author="冯木林" w:date="2025-01-06T15:49:01Z">
                  <w:rPr>
                    <w:rFonts w:hint="eastAsia" w:ascii="仿宋_GB2312" w:hAnsi="仿宋_GB2312" w:cs="仿宋_GB2312"/>
                    <w:color w:val="auto"/>
                    <w:kern w:val="2"/>
                    <w:sz w:val="24"/>
                    <w:szCs w:val="24"/>
                    <w:highlight w:val="none"/>
                    <w:lang w:val="en-US" w:eastAsia="zh-CN" w:bidi="ar-SA"/>
                  </w:rPr>
                </w:rPrChange>
              </w:rPr>
              <w:t>仅评</w:t>
            </w:r>
          </w:p>
          <w:p w14:paraId="29A88C35">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273"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274" w:author="冯木林" w:date="2025-01-06T15:49:01Z">
                  <w:rPr>
                    <w:rFonts w:hint="eastAsia" w:ascii="仿宋_GB2312" w:hAnsi="仿宋_GB2312" w:cs="仿宋_GB2312"/>
                    <w:color w:val="auto"/>
                    <w:kern w:val="2"/>
                    <w:sz w:val="24"/>
                    <w:szCs w:val="24"/>
                    <w:highlight w:val="none"/>
                    <w:lang w:val="en-US" w:eastAsia="zh-CN" w:bidi="ar-SA"/>
                  </w:rPr>
                </w:rPrChange>
              </w:rPr>
              <w:t>设计</w:t>
            </w:r>
          </w:p>
        </w:tc>
      </w:tr>
      <w:tr w14:paraId="657D294E">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38C14">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27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76" w:author="冯木林" w:date="2025-01-06T15:49:01Z">
                  <w:rPr>
                    <w:rFonts w:hint="eastAsia" w:ascii="仿宋_GB2312" w:hAnsi="仿宋_GB2312" w:cs="仿宋_GB2312"/>
                    <w:color w:val="auto"/>
                    <w:kern w:val="0"/>
                    <w:sz w:val="24"/>
                    <w:szCs w:val="24"/>
                    <w:highlight w:val="none"/>
                    <w:lang w:val="en-US" w:eastAsia="zh-CN" w:bidi="ar"/>
                  </w:rPr>
                </w:rPrChange>
              </w:rPr>
              <w:t>27</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E5A51">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7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278" w:author="冯木林" w:date="2025-01-06T15:49:01Z">
                  <w:rPr>
                    <w:rFonts w:hint="eastAsia" w:ascii="仿宋_GB2312" w:hAnsi="仿宋_GB2312" w:cs="仿宋_GB2312"/>
                    <w:color w:val="auto"/>
                    <w:kern w:val="0"/>
                    <w:sz w:val="24"/>
                    <w:szCs w:val="24"/>
                    <w:highlight w:val="none"/>
                    <w:lang w:bidi="ar"/>
                  </w:rPr>
                </w:rPrChange>
              </w:rPr>
              <w:t>阳江港海陵湾港区吉树作业区5#-7#通用泊位码头工程项目</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5D90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7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280" w:author="冯木林" w:date="2025-01-06T15:49:01Z">
                  <w:rPr>
                    <w:rFonts w:hint="eastAsia" w:ascii="仿宋_GB2312" w:hAnsi="仿宋_GB2312" w:cs="仿宋_GB2312"/>
                    <w:color w:val="auto"/>
                    <w:kern w:val="0"/>
                    <w:sz w:val="24"/>
                    <w:szCs w:val="24"/>
                    <w:highlight w:val="none"/>
                    <w:lang w:bidi="ar"/>
                  </w:rPr>
                </w:rPrChange>
              </w:rPr>
              <w:t>广东阳江港港务股份有限公司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C5387">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8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282" w:author="冯木林" w:date="2025-01-06T15:49:01Z">
                  <w:rPr>
                    <w:rFonts w:hint="eastAsia" w:ascii="仿宋_GB2312" w:hAnsi="仿宋_GB2312" w:cs="仿宋_GB2312"/>
                    <w:color w:val="auto"/>
                    <w:kern w:val="0"/>
                    <w:sz w:val="24"/>
                    <w:szCs w:val="24"/>
                    <w:highlight w:val="none"/>
                    <w:lang w:bidi="ar"/>
                  </w:rPr>
                </w:rPrChange>
              </w:rPr>
              <w:t>阳江市交通运输局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D2BA3">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283"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135A026F">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72E43">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28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85" w:author="冯木林" w:date="2025-01-06T15:49:01Z">
                  <w:rPr>
                    <w:rFonts w:hint="eastAsia" w:ascii="仿宋_GB2312" w:hAnsi="仿宋_GB2312" w:cs="仿宋_GB2312"/>
                    <w:color w:val="auto"/>
                    <w:kern w:val="0"/>
                    <w:sz w:val="24"/>
                    <w:szCs w:val="24"/>
                    <w:highlight w:val="none"/>
                    <w:lang w:val="en-US" w:eastAsia="zh-CN" w:bidi="ar"/>
                  </w:rPr>
                </w:rPrChange>
              </w:rPr>
              <w:t>28</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2360E">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8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287" w:author="冯木林" w:date="2025-01-06T15:49:01Z">
                  <w:rPr>
                    <w:rFonts w:hint="eastAsia" w:ascii="仿宋_GB2312" w:hAnsi="仿宋_GB2312" w:cs="仿宋_GB2312"/>
                    <w:color w:val="auto"/>
                    <w:kern w:val="0"/>
                    <w:sz w:val="24"/>
                    <w:szCs w:val="24"/>
                    <w:highlight w:val="none"/>
                    <w:lang w:bidi="ar"/>
                  </w:rPr>
                </w:rPrChange>
              </w:rPr>
              <w:t>阳江港海陵湾港区丰头作业区 F1#～F2#泊位工程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BA3B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8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289" w:author="冯木林" w:date="2025-01-06T15:49:01Z">
                  <w:rPr>
                    <w:rFonts w:hint="eastAsia" w:ascii="仿宋_GB2312" w:hAnsi="仿宋_GB2312" w:eastAsia="仿宋_GB2312" w:cs="仿宋_GB2312"/>
                    <w:color w:val="auto"/>
                    <w:kern w:val="0"/>
                    <w:sz w:val="24"/>
                    <w:szCs w:val="24"/>
                    <w:highlight w:val="none"/>
                    <w:lang w:val="en-US" w:eastAsia="zh-CN" w:bidi="ar"/>
                  </w:rPr>
                </w:rPrChange>
              </w:rPr>
              <w:t>阳江市丰头港港务有限公司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A981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9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291" w:author="冯木林" w:date="2025-01-06T15:49:01Z">
                  <w:rPr>
                    <w:rFonts w:hint="eastAsia" w:ascii="仿宋_GB2312" w:hAnsi="仿宋_GB2312" w:cs="仿宋_GB2312"/>
                    <w:color w:val="auto"/>
                    <w:kern w:val="0"/>
                    <w:sz w:val="24"/>
                    <w:szCs w:val="24"/>
                    <w:highlight w:val="none"/>
                    <w:lang w:bidi="ar"/>
                  </w:rPr>
                </w:rPrChange>
              </w:rPr>
              <w:t>阳江市交通运输局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7C4F1">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292"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21E2379C">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8BDC3">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29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294" w:author="冯木林" w:date="2025-01-06T15:49:01Z">
                  <w:rPr>
                    <w:rFonts w:hint="eastAsia" w:ascii="仿宋_GB2312" w:hAnsi="仿宋_GB2312" w:cs="仿宋_GB2312"/>
                    <w:color w:val="auto"/>
                    <w:kern w:val="0"/>
                    <w:sz w:val="24"/>
                    <w:szCs w:val="24"/>
                    <w:highlight w:val="none"/>
                    <w:lang w:val="en-US" w:eastAsia="zh-CN" w:bidi="ar"/>
                  </w:rPr>
                </w:rPrChange>
              </w:rPr>
              <w:t>29</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F5706">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29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296" w:author="冯木林" w:date="2025-01-06T15:49:01Z">
                  <w:rPr>
                    <w:rFonts w:hint="eastAsia" w:ascii="仿宋_GB2312" w:hAnsi="仿宋_GB2312" w:cs="仿宋_GB2312"/>
                    <w:color w:val="auto"/>
                    <w:kern w:val="0"/>
                    <w:sz w:val="24"/>
                    <w:szCs w:val="24"/>
                    <w:highlight w:val="none"/>
                    <w:lang w:bidi="ar"/>
                  </w:rPr>
                </w:rPrChange>
              </w:rPr>
              <w:t>阳江港海陵湾港区丰头作业区 F</w:t>
            </w:r>
            <w:r>
              <w:rPr>
                <w:rFonts w:hint="default" w:ascii="Times New Roman" w:hAnsi="Times New Roman" w:cs="Times New Roman"/>
                <w:color w:val="auto"/>
                <w:kern w:val="0"/>
                <w:sz w:val="24"/>
                <w:szCs w:val="24"/>
                <w:highlight w:val="none"/>
                <w:lang w:val="en-US" w:eastAsia="zh-CN" w:bidi="ar"/>
                <w:rPrChange w:id="297" w:author="冯木林" w:date="2025-01-06T15:49:01Z">
                  <w:rPr>
                    <w:rFonts w:hint="eastAsia" w:ascii="仿宋_GB2312" w:hAnsi="仿宋_GB2312" w:cs="仿宋_GB2312"/>
                    <w:color w:val="auto"/>
                    <w:kern w:val="0"/>
                    <w:sz w:val="24"/>
                    <w:szCs w:val="24"/>
                    <w:highlight w:val="none"/>
                    <w:lang w:val="en-US" w:eastAsia="zh-CN" w:bidi="ar"/>
                  </w:rPr>
                </w:rPrChange>
              </w:rPr>
              <w:t>3</w:t>
            </w:r>
            <w:r>
              <w:rPr>
                <w:rFonts w:hint="default" w:ascii="Times New Roman" w:hAnsi="Times New Roman" w:cs="Times New Roman"/>
                <w:color w:val="auto"/>
                <w:kern w:val="0"/>
                <w:sz w:val="24"/>
                <w:szCs w:val="24"/>
                <w:highlight w:val="none"/>
                <w:lang w:bidi="ar"/>
                <w:rPrChange w:id="298" w:author="冯木林" w:date="2025-01-06T15:49:01Z">
                  <w:rPr>
                    <w:rFonts w:hint="eastAsia" w:ascii="仿宋_GB2312" w:hAnsi="仿宋_GB2312" w:cs="仿宋_GB2312"/>
                    <w:color w:val="auto"/>
                    <w:kern w:val="0"/>
                    <w:sz w:val="24"/>
                    <w:szCs w:val="24"/>
                    <w:highlight w:val="none"/>
                    <w:lang w:bidi="ar"/>
                  </w:rPr>
                </w:rPrChange>
              </w:rPr>
              <w:t>#～F</w:t>
            </w:r>
            <w:r>
              <w:rPr>
                <w:rFonts w:hint="default" w:ascii="Times New Roman" w:hAnsi="Times New Roman" w:cs="Times New Roman"/>
                <w:color w:val="auto"/>
                <w:kern w:val="0"/>
                <w:sz w:val="24"/>
                <w:szCs w:val="24"/>
                <w:highlight w:val="none"/>
                <w:lang w:val="en-US" w:eastAsia="zh-CN" w:bidi="ar"/>
                <w:rPrChange w:id="299" w:author="冯木林" w:date="2025-01-06T15:49:01Z">
                  <w:rPr>
                    <w:rFonts w:hint="eastAsia" w:ascii="仿宋_GB2312" w:hAnsi="仿宋_GB2312" w:cs="仿宋_GB2312"/>
                    <w:color w:val="auto"/>
                    <w:kern w:val="0"/>
                    <w:sz w:val="24"/>
                    <w:szCs w:val="24"/>
                    <w:highlight w:val="none"/>
                    <w:lang w:val="en-US" w:eastAsia="zh-CN" w:bidi="ar"/>
                  </w:rPr>
                </w:rPrChange>
              </w:rPr>
              <w:t>5</w:t>
            </w:r>
            <w:r>
              <w:rPr>
                <w:rFonts w:hint="default" w:ascii="Times New Roman" w:hAnsi="Times New Roman" w:cs="Times New Roman"/>
                <w:color w:val="auto"/>
                <w:kern w:val="0"/>
                <w:sz w:val="24"/>
                <w:szCs w:val="24"/>
                <w:highlight w:val="none"/>
                <w:lang w:bidi="ar"/>
                <w:rPrChange w:id="300" w:author="冯木林" w:date="2025-01-06T15:49:01Z">
                  <w:rPr>
                    <w:rFonts w:hint="eastAsia" w:ascii="仿宋_GB2312" w:hAnsi="仿宋_GB2312" w:cs="仿宋_GB2312"/>
                    <w:color w:val="auto"/>
                    <w:kern w:val="0"/>
                    <w:sz w:val="24"/>
                    <w:szCs w:val="24"/>
                    <w:highlight w:val="none"/>
                    <w:lang w:bidi="ar"/>
                  </w:rPr>
                </w:rPrChange>
              </w:rPr>
              <w:t>#泊位工程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A1D86">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0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302" w:author="冯木林" w:date="2025-01-06T15:49:01Z">
                  <w:rPr>
                    <w:rFonts w:hint="eastAsia" w:ascii="仿宋_GB2312" w:hAnsi="仿宋_GB2312" w:eastAsia="仿宋_GB2312" w:cs="仿宋_GB2312"/>
                    <w:color w:val="auto"/>
                    <w:kern w:val="0"/>
                    <w:sz w:val="24"/>
                    <w:szCs w:val="24"/>
                    <w:highlight w:val="none"/>
                    <w:lang w:val="en-US" w:eastAsia="zh-CN" w:bidi="ar"/>
                  </w:rPr>
                </w:rPrChange>
              </w:rPr>
              <w:t>阳江市丰头港港务有限公司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D7DC1">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0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04" w:author="冯木林" w:date="2025-01-06T15:49:01Z">
                  <w:rPr>
                    <w:rFonts w:hint="eastAsia" w:ascii="仿宋_GB2312" w:hAnsi="仿宋_GB2312" w:cs="仿宋_GB2312"/>
                    <w:color w:val="auto"/>
                    <w:kern w:val="0"/>
                    <w:sz w:val="24"/>
                    <w:szCs w:val="24"/>
                    <w:highlight w:val="none"/>
                    <w:lang w:bidi="ar"/>
                  </w:rPr>
                </w:rPrChange>
              </w:rPr>
              <w:t>阳江市交通运输局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21269">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kern w:val="2"/>
                <w:sz w:val="24"/>
                <w:szCs w:val="24"/>
                <w:highlight w:val="none"/>
                <w:lang w:val="en-US" w:eastAsia="zh-CN" w:bidi="ar-SA"/>
                <w:rPrChange w:id="305" w:author="冯木林" w:date="2025-01-06T15:49:01Z">
                  <w:rPr>
                    <w:rFonts w:hint="eastAsia" w:ascii="仿宋_GB2312" w:hAnsi="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306" w:author="冯木林" w:date="2025-01-06T15:49:01Z">
                  <w:rPr>
                    <w:rFonts w:hint="eastAsia" w:ascii="仿宋_GB2312" w:hAnsi="仿宋_GB2312" w:cs="仿宋_GB2312"/>
                    <w:color w:val="auto"/>
                    <w:kern w:val="2"/>
                    <w:sz w:val="24"/>
                    <w:szCs w:val="24"/>
                    <w:highlight w:val="none"/>
                    <w:lang w:val="en-US" w:eastAsia="zh-CN" w:bidi="ar-SA"/>
                  </w:rPr>
                </w:rPrChange>
              </w:rPr>
              <w:t>仅评</w:t>
            </w:r>
          </w:p>
          <w:p w14:paraId="4E1153BF">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307"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308" w:author="冯木林" w:date="2025-01-06T15:49:01Z">
                  <w:rPr>
                    <w:rFonts w:hint="eastAsia" w:ascii="仿宋_GB2312" w:hAnsi="仿宋_GB2312" w:cs="仿宋_GB2312"/>
                    <w:color w:val="auto"/>
                    <w:kern w:val="2"/>
                    <w:sz w:val="24"/>
                    <w:szCs w:val="24"/>
                    <w:highlight w:val="none"/>
                    <w:lang w:val="en-US" w:eastAsia="zh-CN" w:bidi="ar-SA"/>
                  </w:rPr>
                </w:rPrChange>
              </w:rPr>
              <w:t>设计</w:t>
            </w:r>
          </w:p>
        </w:tc>
      </w:tr>
      <w:tr w14:paraId="710D5118">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E0E2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30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310" w:author="冯木林" w:date="2025-01-06T15:49:01Z">
                  <w:rPr>
                    <w:rFonts w:hint="eastAsia" w:ascii="仿宋_GB2312" w:hAnsi="仿宋_GB2312" w:cs="仿宋_GB2312"/>
                    <w:color w:val="auto"/>
                    <w:kern w:val="0"/>
                    <w:sz w:val="24"/>
                    <w:szCs w:val="24"/>
                    <w:highlight w:val="none"/>
                    <w:lang w:val="en-US" w:eastAsia="zh-CN" w:bidi="ar"/>
                  </w:rPr>
                </w:rPrChange>
              </w:rPr>
              <w:t>30</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1EDF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1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312" w:author="冯木林" w:date="2025-01-06T15:49:01Z">
                  <w:rPr>
                    <w:rFonts w:hint="eastAsia" w:ascii="仿宋_GB2312" w:hAnsi="仿宋_GB2312" w:eastAsia="仿宋_GB2312" w:cs="仿宋_GB2312"/>
                    <w:color w:val="auto"/>
                    <w:kern w:val="0"/>
                    <w:sz w:val="24"/>
                    <w:szCs w:val="24"/>
                    <w:highlight w:val="none"/>
                    <w:lang w:val="en-US" w:eastAsia="zh-CN" w:bidi="ar"/>
                  </w:rPr>
                </w:rPrChange>
              </w:rPr>
              <w:t>阳江港吉树作业区#J9</w:t>
            </w:r>
            <w:r>
              <w:rPr>
                <w:rFonts w:hint="default" w:ascii="Times New Roman" w:hAnsi="Times New Roman" w:cs="Times New Roman"/>
                <w:color w:val="auto"/>
                <w:kern w:val="0"/>
                <w:sz w:val="24"/>
                <w:szCs w:val="24"/>
                <w:highlight w:val="none"/>
                <w:lang w:bidi="ar"/>
                <w:rPrChange w:id="313" w:author="冯木林" w:date="2025-01-06T15:49:01Z">
                  <w:rPr>
                    <w:rFonts w:hint="eastAsia" w:ascii="仿宋_GB2312" w:hAnsi="仿宋_GB2312" w:cs="仿宋_GB2312"/>
                    <w:color w:val="auto"/>
                    <w:kern w:val="0"/>
                    <w:sz w:val="24"/>
                    <w:szCs w:val="24"/>
                    <w:highlight w:val="none"/>
                    <w:lang w:bidi="ar"/>
                  </w:rPr>
                </w:rPrChange>
              </w:rPr>
              <w:t>～</w:t>
            </w:r>
            <w:r>
              <w:rPr>
                <w:rFonts w:hint="default" w:ascii="Times New Roman" w:hAnsi="Times New Roman" w:eastAsia="仿宋_GB2312" w:cs="Times New Roman"/>
                <w:color w:val="auto"/>
                <w:kern w:val="0"/>
                <w:sz w:val="24"/>
                <w:szCs w:val="24"/>
                <w:highlight w:val="none"/>
                <w:lang w:val="en-US" w:eastAsia="zh-CN" w:bidi="ar"/>
                <w:rPrChange w:id="314" w:author="冯木林" w:date="2025-01-06T15:49:01Z">
                  <w:rPr>
                    <w:rFonts w:hint="eastAsia" w:ascii="仿宋_GB2312" w:hAnsi="仿宋_GB2312" w:eastAsia="仿宋_GB2312" w:cs="仿宋_GB2312"/>
                    <w:color w:val="auto"/>
                    <w:kern w:val="0"/>
                    <w:sz w:val="24"/>
                    <w:szCs w:val="24"/>
                    <w:highlight w:val="none"/>
                    <w:lang w:val="en-US" w:eastAsia="zh-CN" w:bidi="ar"/>
                  </w:rPr>
                </w:rPrChange>
              </w:rPr>
              <w:t>#J10泊位码头工程项目</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58CB2">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1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316" w:author="冯木林" w:date="2025-01-06T15:49:01Z">
                  <w:rPr>
                    <w:rFonts w:hint="eastAsia" w:ascii="仿宋_GB2312" w:hAnsi="仿宋_GB2312" w:eastAsia="仿宋_GB2312" w:cs="仿宋_GB2312"/>
                    <w:color w:val="auto"/>
                    <w:kern w:val="0"/>
                    <w:sz w:val="24"/>
                    <w:szCs w:val="24"/>
                    <w:highlight w:val="none"/>
                    <w:lang w:val="en-US" w:eastAsia="zh-CN" w:bidi="ar"/>
                  </w:rPr>
                </w:rPrChange>
              </w:rPr>
              <w:t>阳江市宏航港务有限公司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CA9F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1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18" w:author="冯木林" w:date="2025-01-06T15:49:01Z">
                  <w:rPr>
                    <w:rFonts w:hint="eastAsia" w:ascii="仿宋_GB2312" w:hAnsi="仿宋_GB2312" w:cs="仿宋_GB2312"/>
                    <w:color w:val="auto"/>
                    <w:kern w:val="0"/>
                    <w:sz w:val="24"/>
                    <w:szCs w:val="24"/>
                    <w:highlight w:val="none"/>
                    <w:lang w:bidi="ar"/>
                  </w:rPr>
                </w:rPrChange>
              </w:rPr>
              <w:t>阳江市交通运输局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14:paraId="07A25488">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319"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32B50C6B">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445E1">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32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321" w:author="冯木林" w:date="2025-01-06T15:49:01Z">
                  <w:rPr>
                    <w:rFonts w:hint="eastAsia" w:ascii="仿宋_GB2312" w:hAnsi="仿宋_GB2312" w:cs="仿宋_GB2312"/>
                    <w:color w:val="auto"/>
                    <w:kern w:val="0"/>
                    <w:sz w:val="24"/>
                    <w:szCs w:val="24"/>
                    <w:highlight w:val="none"/>
                    <w:lang w:val="en-US" w:eastAsia="zh-CN" w:bidi="ar"/>
                  </w:rPr>
                </w:rPrChange>
              </w:rPr>
              <w:t>31</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5970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2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23" w:author="冯木林" w:date="2025-01-06T15:49:01Z">
                  <w:rPr>
                    <w:rFonts w:hint="eastAsia" w:ascii="仿宋_GB2312" w:hAnsi="仿宋_GB2312" w:cs="仿宋_GB2312"/>
                    <w:color w:val="auto"/>
                    <w:kern w:val="0"/>
                    <w:sz w:val="24"/>
                    <w:szCs w:val="24"/>
                    <w:highlight w:val="none"/>
                    <w:lang w:bidi="ar"/>
                  </w:rPr>
                </w:rPrChange>
              </w:rPr>
              <w:t>阳江港吉树作业区#J11～#J12泊位码头工程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1EAD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2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25" w:author="冯木林" w:date="2025-01-06T15:49:01Z">
                  <w:rPr>
                    <w:rFonts w:hint="eastAsia" w:ascii="仿宋_GB2312" w:hAnsi="仿宋_GB2312" w:cs="仿宋_GB2312"/>
                    <w:color w:val="auto"/>
                    <w:kern w:val="0"/>
                    <w:sz w:val="24"/>
                    <w:szCs w:val="24"/>
                    <w:highlight w:val="none"/>
                    <w:lang w:bidi="ar"/>
                  </w:rPr>
                </w:rPrChange>
              </w:rPr>
              <w:t>阳江市新航港务有限公司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FE43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2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27" w:author="冯木林" w:date="2025-01-06T15:49:01Z">
                  <w:rPr>
                    <w:rFonts w:hint="eastAsia" w:ascii="仿宋_GB2312" w:hAnsi="仿宋_GB2312" w:cs="仿宋_GB2312"/>
                    <w:color w:val="auto"/>
                    <w:kern w:val="0"/>
                    <w:sz w:val="24"/>
                    <w:szCs w:val="24"/>
                    <w:highlight w:val="none"/>
                    <w:lang w:bidi="ar"/>
                  </w:rPr>
                </w:rPrChange>
              </w:rPr>
              <w:t>阳江市交通运输局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117A9">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328"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6E05BF4E">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817F3">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32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330" w:author="冯木林" w:date="2025-01-06T15:49:01Z">
                  <w:rPr>
                    <w:rFonts w:hint="eastAsia" w:ascii="仿宋_GB2312" w:hAnsi="仿宋_GB2312" w:cs="仿宋_GB2312"/>
                    <w:color w:val="auto"/>
                    <w:kern w:val="0"/>
                    <w:sz w:val="24"/>
                    <w:szCs w:val="24"/>
                    <w:highlight w:val="none"/>
                    <w:lang w:val="en-US" w:eastAsia="zh-CN" w:bidi="ar"/>
                  </w:rPr>
                </w:rPrChange>
              </w:rPr>
              <w:t>32</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E7002">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3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32" w:author="冯木林" w:date="2025-01-06T15:49:01Z">
                  <w:rPr>
                    <w:rFonts w:hint="eastAsia" w:ascii="仿宋_GB2312" w:hAnsi="仿宋_GB2312" w:cs="仿宋_GB2312"/>
                    <w:color w:val="auto"/>
                    <w:kern w:val="0"/>
                    <w:sz w:val="24"/>
                    <w:szCs w:val="24"/>
                    <w:highlight w:val="none"/>
                    <w:lang w:bidi="ar"/>
                  </w:rPr>
                </w:rPrChange>
              </w:rPr>
              <w:t>广东华厦阳西电厂配套码头扩建工程项目</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732C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3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34" w:author="冯木林" w:date="2025-01-06T15:49:01Z">
                  <w:rPr>
                    <w:rFonts w:hint="eastAsia" w:ascii="仿宋_GB2312" w:hAnsi="仿宋_GB2312" w:cs="仿宋_GB2312"/>
                    <w:color w:val="auto"/>
                    <w:kern w:val="0"/>
                    <w:sz w:val="24"/>
                    <w:szCs w:val="24"/>
                    <w:highlight w:val="none"/>
                    <w:lang w:bidi="ar"/>
                  </w:rPr>
                </w:rPrChange>
              </w:rPr>
              <w:t>阳西海滨电力发展有限公司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B67E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3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36" w:author="冯木林" w:date="2025-01-06T15:49:01Z">
                  <w:rPr>
                    <w:rFonts w:hint="eastAsia" w:ascii="仿宋_GB2312" w:hAnsi="仿宋_GB2312" w:cs="仿宋_GB2312"/>
                    <w:color w:val="auto"/>
                    <w:kern w:val="0"/>
                    <w:sz w:val="24"/>
                    <w:szCs w:val="24"/>
                    <w:highlight w:val="none"/>
                    <w:lang w:bidi="ar"/>
                  </w:rPr>
                </w:rPrChange>
              </w:rPr>
              <w:t>阳江市交通运输局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CBD7C">
            <w:pPr>
              <w:keepNext w:val="0"/>
              <w:keepLines w:val="0"/>
              <w:pageBreakBefore w:val="0"/>
              <w:widowControl w:val="0"/>
              <w:kinsoku/>
              <w:wordWrap/>
              <w:overflowPunct/>
              <w:topLinePunct w:val="0"/>
              <w:autoSpaceDE/>
              <w:autoSpaceDN/>
              <w:bidi w:val="0"/>
              <w:adjustRightInd w:val="0"/>
              <w:snapToGrid w:val="0"/>
              <w:spacing w:line="240" w:lineRule="atLeast"/>
              <w:rPr>
                <w:rFonts w:hint="default" w:ascii="Times New Roman" w:hAnsi="Times New Roman" w:eastAsia="仿宋_GB2312" w:cs="Times New Roman"/>
                <w:color w:val="auto"/>
                <w:kern w:val="2"/>
                <w:sz w:val="24"/>
                <w:szCs w:val="24"/>
                <w:highlight w:val="none"/>
                <w:lang w:val="en-US" w:eastAsia="zh-CN" w:bidi="ar-SA"/>
                <w:rPrChange w:id="337"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634AA676">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5EDBC">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33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339" w:author="冯木林" w:date="2025-01-06T15:49:01Z">
                  <w:rPr>
                    <w:rFonts w:hint="eastAsia" w:ascii="仿宋_GB2312" w:hAnsi="仿宋_GB2312" w:cs="仿宋_GB2312"/>
                    <w:color w:val="auto"/>
                    <w:kern w:val="0"/>
                    <w:sz w:val="24"/>
                    <w:szCs w:val="24"/>
                    <w:highlight w:val="none"/>
                    <w:lang w:val="en-US" w:eastAsia="zh-CN" w:bidi="ar"/>
                  </w:rPr>
                </w:rPrChange>
              </w:rPr>
              <w:t>33</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2781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4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41" w:author="冯木林" w:date="2025-01-06T15:49:01Z">
                  <w:rPr>
                    <w:rFonts w:hint="eastAsia" w:ascii="仿宋_GB2312" w:hAnsi="仿宋_GB2312" w:cs="仿宋_GB2312"/>
                    <w:color w:val="auto"/>
                    <w:kern w:val="0"/>
                    <w:sz w:val="24"/>
                    <w:szCs w:val="24"/>
                    <w:highlight w:val="none"/>
                    <w:lang w:bidi="ar"/>
                  </w:rPr>
                </w:rPrChange>
              </w:rPr>
              <w:t>阳江港海陵湾港区吉树作业区#15通用泊位码头工程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FF87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4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343" w:author="冯木林" w:date="2025-01-06T15:49:01Z">
                  <w:rPr>
                    <w:rFonts w:hint="eastAsia" w:ascii="仿宋_GB2312" w:hAnsi="仿宋_GB2312" w:eastAsia="仿宋_GB2312" w:cs="仿宋_GB2312"/>
                    <w:color w:val="auto"/>
                    <w:kern w:val="0"/>
                    <w:sz w:val="24"/>
                    <w:szCs w:val="24"/>
                    <w:highlight w:val="none"/>
                    <w:lang w:val="en-US" w:eastAsia="zh-CN" w:bidi="ar"/>
                  </w:rPr>
                </w:rPrChange>
              </w:rPr>
              <w:t>阳江市阳江港广泰隆码头有限公司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CEBB2">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4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45" w:author="冯木林" w:date="2025-01-06T15:49:01Z">
                  <w:rPr>
                    <w:rFonts w:hint="eastAsia" w:ascii="仿宋_GB2312" w:hAnsi="仿宋_GB2312" w:cs="仿宋_GB2312"/>
                    <w:color w:val="auto"/>
                    <w:kern w:val="0"/>
                    <w:sz w:val="24"/>
                    <w:szCs w:val="24"/>
                    <w:highlight w:val="none"/>
                    <w:lang w:bidi="ar"/>
                  </w:rPr>
                </w:rPrChange>
              </w:rPr>
              <w:t>阳江市交通运输局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FC44F">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kern w:val="2"/>
                <w:sz w:val="24"/>
                <w:szCs w:val="24"/>
                <w:highlight w:val="none"/>
                <w:lang w:val="en-US" w:eastAsia="zh-CN" w:bidi="ar-SA"/>
                <w:rPrChange w:id="346" w:author="冯木林" w:date="2025-01-06T15:49:01Z">
                  <w:rPr>
                    <w:rFonts w:hint="eastAsia" w:ascii="仿宋_GB2312" w:hAnsi="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347" w:author="冯木林" w:date="2025-01-06T15:49:01Z">
                  <w:rPr>
                    <w:rFonts w:hint="eastAsia" w:ascii="仿宋_GB2312" w:hAnsi="仿宋_GB2312" w:cs="仿宋_GB2312"/>
                    <w:color w:val="auto"/>
                    <w:kern w:val="2"/>
                    <w:sz w:val="24"/>
                    <w:szCs w:val="24"/>
                    <w:highlight w:val="none"/>
                    <w:lang w:val="en-US" w:eastAsia="zh-CN" w:bidi="ar-SA"/>
                  </w:rPr>
                </w:rPrChange>
              </w:rPr>
              <w:t>仅评</w:t>
            </w:r>
          </w:p>
          <w:p w14:paraId="725887E9">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348"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349" w:author="冯木林" w:date="2025-01-06T15:49:01Z">
                  <w:rPr>
                    <w:rFonts w:hint="eastAsia" w:ascii="仿宋_GB2312" w:hAnsi="仿宋_GB2312" w:cs="仿宋_GB2312"/>
                    <w:color w:val="auto"/>
                    <w:kern w:val="2"/>
                    <w:sz w:val="24"/>
                    <w:szCs w:val="24"/>
                    <w:highlight w:val="none"/>
                    <w:lang w:val="en-US" w:eastAsia="zh-CN" w:bidi="ar-SA"/>
                  </w:rPr>
                </w:rPrChange>
              </w:rPr>
              <w:t>设计</w:t>
            </w:r>
          </w:p>
        </w:tc>
      </w:tr>
      <w:tr w14:paraId="63D8ABD5">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CFB63">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350"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351" w:author="冯木林" w:date="2025-01-06T15:49:01Z">
                  <w:rPr>
                    <w:rFonts w:hint="eastAsia" w:ascii="仿宋_GB2312" w:hAnsi="仿宋_GB2312" w:cs="仿宋_GB2312"/>
                    <w:color w:val="auto"/>
                    <w:kern w:val="0"/>
                    <w:sz w:val="24"/>
                    <w:szCs w:val="24"/>
                    <w:highlight w:val="none"/>
                    <w:lang w:val="en-US" w:eastAsia="zh-CN" w:bidi="ar"/>
                  </w:rPr>
                </w:rPrChange>
              </w:rPr>
              <w:t>34</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98682">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5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53" w:author="冯木林" w:date="2025-01-06T15:49:01Z">
                  <w:rPr>
                    <w:rFonts w:hint="eastAsia" w:ascii="仿宋_GB2312" w:hAnsi="仿宋_GB2312" w:cs="仿宋_GB2312"/>
                    <w:color w:val="auto"/>
                    <w:kern w:val="0"/>
                    <w:sz w:val="24"/>
                    <w:szCs w:val="24"/>
                    <w:highlight w:val="none"/>
                    <w:lang w:bidi="ar"/>
                  </w:rPr>
                </w:rPrChange>
              </w:rPr>
              <w:t>阳江港海陵湾港区吉树作业区#16通用泊位码头工程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9A3B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5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355" w:author="冯木林" w:date="2025-01-06T15:49:01Z">
                  <w:rPr>
                    <w:rFonts w:hint="eastAsia" w:ascii="仿宋_GB2312" w:hAnsi="仿宋_GB2312" w:eastAsia="仿宋_GB2312" w:cs="仿宋_GB2312"/>
                    <w:color w:val="auto"/>
                    <w:kern w:val="0"/>
                    <w:sz w:val="24"/>
                    <w:szCs w:val="24"/>
                    <w:highlight w:val="none"/>
                    <w:lang w:val="en-US" w:eastAsia="zh-CN" w:bidi="ar"/>
                  </w:rPr>
                </w:rPrChange>
              </w:rPr>
              <w:t>阳江广青码头有限公司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7D231">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5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57" w:author="冯木林" w:date="2025-01-06T15:49:01Z">
                  <w:rPr>
                    <w:rFonts w:hint="eastAsia" w:ascii="仿宋_GB2312" w:hAnsi="仿宋_GB2312" w:cs="仿宋_GB2312"/>
                    <w:color w:val="auto"/>
                    <w:kern w:val="0"/>
                    <w:sz w:val="24"/>
                    <w:szCs w:val="24"/>
                    <w:highlight w:val="none"/>
                    <w:lang w:bidi="ar"/>
                  </w:rPr>
                </w:rPrChange>
              </w:rPr>
              <w:t>阳江市交通运输局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63F1F">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kern w:val="2"/>
                <w:sz w:val="24"/>
                <w:szCs w:val="24"/>
                <w:highlight w:val="none"/>
                <w:lang w:val="en-US" w:eastAsia="zh-CN" w:bidi="ar-SA"/>
                <w:rPrChange w:id="358" w:author="冯木林" w:date="2025-01-06T15:49:01Z">
                  <w:rPr>
                    <w:rFonts w:hint="eastAsia" w:ascii="仿宋_GB2312" w:hAnsi="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359" w:author="冯木林" w:date="2025-01-06T15:49:01Z">
                  <w:rPr>
                    <w:rFonts w:hint="eastAsia" w:ascii="仿宋_GB2312" w:hAnsi="仿宋_GB2312" w:cs="仿宋_GB2312"/>
                    <w:color w:val="auto"/>
                    <w:kern w:val="2"/>
                    <w:sz w:val="24"/>
                    <w:szCs w:val="24"/>
                    <w:highlight w:val="none"/>
                    <w:lang w:val="en-US" w:eastAsia="zh-CN" w:bidi="ar-SA"/>
                  </w:rPr>
                </w:rPrChange>
              </w:rPr>
              <w:t>仅评</w:t>
            </w:r>
          </w:p>
          <w:p w14:paraId="121E5383">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360"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361" w:author="冯木林" w:date="2025-01-06T15:49:01Z">
                  <w:rPr>
                    <w:rFonts w:hint="eastAsia" w:ascii="仿宋_GB2312" w:hAnsi="仿宋_GB2312" w:cs="仿宋_GB2312"/>
                    <w:color w:val="auto"/>
                    <w:kern w:val="2"/>
                    <w:sz w:val="24"/>
                    <w:szCs w:val="24"/>
                    <w:highlight w:val="none"/>
                    <w:lang w:val="en-US" w:eastAsia="zh-CN" w:bidi="ar-SA"/>
                  </w:rPr>
                </w:rPrChange>
              </w:rPr>
              <w:t>设计</w:t>
            </w:r>
          </w:p>
        </w:tc>
      </w:tr>
      <w:tr w14:paraId="16B8C49A">
        <w:tblPrEx>
          <w:tblCellMar>
            <w:top w:w="15" w:type="dxa"/>
            <w:left w:w="15" w:type="dxa"/>
            <w:bottom w:w="15" w:type="dxa"/>
            <w:right w:w="15" w:type="dxa"/>
          </w:tblCellMar>
        </w:tblPrEx>
        <w:trPr>
          <w:trHeight w:val="702"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E85BB">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36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363" w:author="冯木林" w:date="2025-01-06T15:49:01Z">
                  <w:rPr>
                    <w:rFonts w:hint="eastAsia" w:ascii="仿宋_GB2312" w:hAnsi="仿宋_GB2312" w:cs="仿宋_GB2312"/>
                    <w:color w:val="auto"/>
                    <w:kern w:val="0"/>
                    <w:sz w:val="24"/>
                    <w:szCs w:val="24"/>
                    <w:highlight w:val="none"/>
                    <w:lang w:val="en-US" w:eastAsia="zh-CN" w:bidi="ar"/>
                  </w:rPr>
                </w:rPrChange>
              </w:rPr>
              <w:t>35</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2BE8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6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65" w:author="冯木林" w:date="2025-01-06T15:49:01Z">
                  <w:rPr>
                    <w:rFonts w:hint="eastAsia" w:ascii="仿宋_GB2312" w:hAnsi="仿宋_GB2312" w:cs="仿宋_GB2312"/>
                    <w:color w:val="auto"/>
                    <w:kern w:val="0"/>
                    <w:sz w:val="24"/>
                    <w:szCs w:val="24"/>
                    <w:highlight w:val="none"/>
                    <w:lang w:bidi="ar"/>
                  </w:rPr>
                </w:rPrChange>
              </w:rPr>
              <w:t>阳江港海陵湾港区吉树作业区#1</w:t>
            </w:r>
            <w:r>
              <w:rPr>
                <w:rFonts w:hint="default" w:ascii="Times New Roman" w:hAnsi="Times New Roman" w:cs="Times New Roman"/>
                <w:color w:val="auto"/>
                <w:kern w:val="0"/>
                <w:sz w:val="24"/>
                <w:szCs w:val="24"/>
                <w:highlight w:val="none"/>
                <w:lang w:val="en-US" w:eastAsia="zh-CN" w:bidi="ar"/>
                <w:rPrChange w:id="366" w:author="冯木林" w:date="2025-01-06T15:49:01Z">
                  <w:rPr>
                    <w:rFonts w:hint="eastAsia" w:ascii="仿宋_GB2312" w:hAnsi="仿宋_GB2312" w:cs="仿宋_GB2312"/>
                    <w:color w:val="auto"/>
                    <w:kern w:val="0"/>
                    <w:sz w:val="24"/>
                    <w:szCs w:val="24"/>
                    <w:highlight w:val="none"/>
                    <w:lang w:val="en-US" w:eastAsia="zh-CN" w:bidi="ar"/>
                  </w:rPr>
                </w:rPrChange>
              </w:rPr>
              <w:t>7</w:t>
            </w:r>
            <w:r>
              <w:rPr>
                <w:rFonts w:hint="default" w:ascii="Times New Roman" w:hAnsi="Times New Roman" w:cs="Times New Roman"/>
                <w:color w:val="auto"/>
                <w:kern w:val="0"/>
                <w:sz w:val="24"/>
                <w:szCs w:val="24"/>
                <w:highlight w:val="none"/>
                <w:lang w:bidi="ar"/>
                <w:rPrChange w:id="367" w:author="冯木林" w:date="2025-01-06T15:49:01Z">
                  <w:rPr>
                    <w:rFonts w:hint="eastAsia" w:ascii="仿宋_GB2312" w:hAnsi="仿宋_GB2312" w:cs="仿宋_GB2312"/>
                    <w:color w:val="auto"/>
                    <w:kern w:val="0"/>
                    <w:sz w:val="24"/>
                    <w:szCs w:val="24"/>
                    <w:highlight w:val="none"/>
                    <w:lang w:bidi="ar"/>
                  </w:rPr>
                </w:rPrChange>
              </w:rPr>
              <w:t>通用泊位码头工程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8E23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6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369" w:author="冯木林" w:date="2025-01-06T15:49:01Z">
                  <w:rPr>
                    <w:rFonts w:hint="eastAsia" w:ascii="仿宋_GB2312" w:hAnsi="仿宋_GB2312" w:eastAsia="仿宋_GB2312" w:cs="仿宋_GB2312"/>
                    <w:color w:val="auto"/>
                    <w:kern w:val="0"/>
                    <w:sz w:val="24"/>
                    <w:szCs w:val="24"/>
                    <w:highlight w:val="none"/>
                    <w:lang w:val="en-US" w:eastAsia="zh-CN" w:bidi="ar"/>
                  </w:rPr>
                </w:rPrChange>
              </w:rPr>
              <w:t>阳江志程码头物流有限公司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9F27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7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71" w:author="冯木林" w:date="2025-01-06T15:49:01Z">
                  <w:rPr>
                    <w:rFonts w:hint="eastAsia" w:ascii="仿宋_GB2312" w:hAnsi="仿宋_GB2312" w:cs="仿宋_GB2312"/>
                    <w:color w:val="auto"/>
                    <w:kern w:val="0"/>
                    <w:sz w:val="24"/>
                    <w:szCs w:val="24"/>
                    <w:highlight w:val="none"/>
                    <w:lang w:bidi="ar"/>
                  </w:rPr>
                </w:rPrChange>
              </w:rPr>
              <w:t>阳江市交通运输局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EDED4">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kern w:val="2"/>
                <w:sz w:val="24"/>
                <w:szCs w:val="24"/>
                <w:highlight w:val="none"/>
                <w:lang w:val="en-US" w:eastAsia="zh-CN" w:bidi="ar-SA"/>
                <w:rPrChange w:id="372" w:author="冯木林" w:date="2025-01-06T15:49:01Z">
                  <w:rPr>
                    <w:rFonts w:hint="eastAsia" w:ascii="仿宋_GB2312" w:hAnsi="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373" w:author="冯木林" w:date="2025-01-06T15:49:01Z">
                  <w:rPr>
                    <w:rFonts w:hint="eastAsia" w:ascii="仿宋_GB2312" w:hAnsi="仿宋_GB2312" w:cs="仿宋_GB2312"/>
                    <w:color w:val="auto"/>
                    <w:kern w:val="2"/>
                    <w:sz w:val="24"/>
                    <w:szCs w:val="24"/>
                    <w:highlight w:val="none"/>
                    <w:lang w:val="en-US" w:eastAsia="zh-CN" w:bidi="ar-SA"/>
                  </w:rPr>
                </w:rPrChange>
              </w:rPr>
              <w:t>仅评</w:t>
            </w:r>
          </w:p>
          <w:p w14:paraId="246D805B">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374"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375" w:author="冯木林" w:date="2025-01-06T15:49:01Z">
                  <w:rPr>
                    <w:rFonts w:hint="eastAsia" w:ascii="仿宋_GB2312" w:hAnsi="仿宋_GB2312" w:cs="仿宋_GB2312"/>
                    <w:color w:val="auto"/>
                    <w:kern w:val="2"/>
                    <w:sz w:val="24"/>
                    <w:szCs w:val="24"/>
                    <w:highlight w:val="none"/>
                    <w:lang w:val="en-US" w:eastAsia="zh-CN" w:bidi="ar-SA"/>
                  </w:rPr>
                </w:rPrChange>
              </w:rPr>
              <w:t>设计</w:t>
            </w:r>
          </w:p>
        </w:tc>
      </w:tr>
      <w:tr w14:paraId="71D88F20">
        <w:tblPrEx>
          <w:tblCellMar>
            <w:top w:w="15" w:type="dxa"/>
            <w:left w:w="15" w:type="dxa"/>
            <w:bottom w:w="15" w:type="dxa"/>
            <w:right w:w="15" w:type="dxa"/>
          </w:tblCellMar>
        </w:tblPrEx>
        <w:trPr>
          <w:trHeight w:val="608"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CA545">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37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377" w:author="冯木林" w:date="2025-01-06T15:49:01Z">
                  <w:rPr>
                    <w:rFonts w:hint="eastAsia" w:ascii="仿宋_GB2312" w:hAnsi="仿宋_GB2312" w:cs="仿宋_GB2312"/>
                    <w:color w:val="auto"/>
                    <w:kern w:val="0"/>
                    <w:sz w:val="24"/>
                    <w:szCs w:val="24"/>
                    <w:highlight w:val="none"/>
                    <w:lang w:val="en-US" w:eastAsia="zh-CN" w:bidi="ar"/>
                  </w:rPr>
                </w:rPrChange>
              </w:rPr>
              <w:t>36</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FA08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7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79" w:author="冯木林" w:date="2025-01-06T15:49:01Z">
                  <w:rPr>
                    <w:rFonts w:hint="eastAsia" w:ascii="仿宋_GB2312" w:hAnsi="仿宋_GB2312" w:cs="仿宋_GB2312"/>
                    <w:color w:val="auto"/>
                    <w:kern w:val="0"/>
                    <w:sz w:val="24"/>
                    <w:szCs w:val="24"/>
                    <w:highlight w:val="none"/>
                    <w:lang w:bidi="ar"/>
                  </w:rPr>
                </w:rPrChange>
              </w:rPr>
              <w:t>湛江港</w:t>
            </w:r>
            <w:r>
              <w:rPr>
                <w:rFonts w:hint="default" w:ascii="Times New Roman" w:hAnsi="Times New Roman" w:cs="Times New Roman"/>
                <w:color w:val="auto"/>
                <w:kern w:val="0"/>
                <w:sz w:val="24"/>
                <w:szCs w:val="24"/>
                <w:highlight w:val="none"/>
                <w:lang w:val="en-US" w:eastAsia="zh-CN" w:bidi="ar"/>
                <w:rPrChange w:id="380" w:author="冯木林" w:date="2025-01-06T15:49:01Z">
                  <w:rPr>
                    <w:rFonts w:hint="eastAsia" w:ascii="仿宋_GB2312" w:hAnsi="仿宋_GB2312" w:cs="仿宋_GB2312"/>
                    <w:color w:val="auto"/>
                    <w:kern w:val="0"/>
                    <w:sz w:val="24"/>
                    <w:szCs w:val="24"/>
                    <w:highlight w:val="none"/>
                    <w:lang w:val="en-US" w:eastAsia="zh-CN" w:bidi="ar"/>
                  </w:rPr>
                </w:rPrChange>
              </w:rPr>
              <w:t>东海岛港区</w:t>
            </w:r>
            <w:r>
              <w:rPr>
                <w:rFonts w:hint="default" w:ascii="Times New Roman" w:hAnsi="Times New Roman" w:cs="Times New Roman"/>
                <w:color w:val="auto"/>
                <w:kern w:val="0"/>
                <w:sz w:val="24"/>
                <w:szCs w:val="24"/>
                <w:highlight w:val="none"/>
                <w:lang w:bidi="ar"/>
                <w:rPrChange w:id="381" w:author="冯木林" w:date="2025-01-06T15:49:01Z">
                  <w:rPr>
                    <w:rFonts w:hint="eastAsia" w:ascii="仿宋_GB2312" w:hAnsi="仿宋_GB2312" w:cs="仿宋_GB2312"/>
                    <w:color w:val="auto"/>
                    <w:kern w:val="0"/>
                    <w:sz w:val="24"/>
                    <w:szCs w:val="24"/>
                    <w:highlight w:val="none"/>
                    <w:lang w:bidi="ar"/>
                  </w:rPr>
                </w:rPrChange>
              </w:rPr>
              <w:t>航道工程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90262">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8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83" w:author="冯木林" w:date="2025-01-06T15:49:01Z">
                  <w:rPr>
                    <w:rFonts w:hint="eastAsia" w:ascii="仿宋_GB2312" w:hAnsi="仿宋_GB2312" w:cs="仿宋_GB2312"/>
                    <w:color w:val="auto"/>
                    <w:kern w:val="0"/>
                    <w:sz w:val="24"/>
                    <w:szCs w:val="24"/>
                    <w:highlight w:val="none"/>
                    <w:lang w:bidi="ar"/>
                  </w:rPr>
                </w:rPrChange>
              </w:rPr>
              <w:t>湛江经开区交通运输局</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A8FC2">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8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85" w:author="冯木林" w:date="2025-01-06T15:49:01Z">
                  <w:rPr>
                    <w:rFonts w:hint="eastAsia" w:ascii="仿宋_GB2312" w:hAnsi="仿宋_GB2312" w:cs="仿宋_GB2312"/>
                    <w:color w:val="auto"/>
                    <w:kern w:val="0"/>
                    <w:sz w:val="24"/>
                    <w:szCs w:val="24"/>
                    <w:highlight w:val="none"/>
                    <w:lang w:bidi="ar"/>
                  </w:rPr>
                </w:rPrChange>
              </w:rPr>
              <w:t>湛江市交通运输局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65A48">
            <w:pPr>
              <w:keepNext w:val="0"/>
              <w:keepLines w:val="0"/>
              <w:pageBreakBefore w:val="0"/>
              <w:widowControl w:val="0"/>
              <w:kinsoku/>
              <w:wordWrap/>
              <w:overflowPunct/>
              <w:topLinePunct w:val="0"/>
              <w:autoSpaceDE/>
              <w:autoSpaceDN/>
              <w:bidi w:val="0"/>
              <w:adjustRightInd w:val="0"/>
              <w:snapToGrid w:val="0"/>
              <w:spacing w:line="240" w:lineRule="atLeast"/>
              <w:rPr>
                <w:rFonts w:hint="default" w:ascii="Times New Roman" w:hAnsi="Times New Roman" w:eastAsia="仿宋_GB2312" w:cs="Times New Roman"/>
                <w:color w:val="auto"/>
                <w:kern w:val="2"/>
                <w:sz w:val="24"/>
                <w:szCs w:val="24"/>
                <w:highlight w:val="none"/>
                <w:lang w:val="en-US" w:eastAsia="zh-CN" w:bidi="ar-SA"/>
                <w:rPrChange w:id="386"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3EFBF563">
        <w:tblPrEx>
          <w:tblCellMar>
            <w:top w:w="15" w:type="dxa"/>
            <w:left w:w="15" w:type="dxa"/>
            <w:bottom w:w="15" w:type="dxa"/>
            <w:right w:w="15" w:type="dxa"/>
          </w:tblCellMar>
        </w:tblPrEx>
        <w:trPr>
          <w:trHeight w:val="68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3BF2D">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38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388" w:author="冯木林" w:date="2025-01-06T15:49:01Z">
                  <w:rPr>
                    <w:rFonts w:hint="eastAsia" w:ascii="仿宋_GB2312" w:hAnsi="仿宋_GB2312" w:cs="仿宋_GB2312"/>
                    <w:color w:val="auto"/>
                    <w:kern w:val="0"/>
                    <w:sz w:val="24"/>
                    <w:szCs w:val="24"/>
                    <w:highlight w:val="none"/>
                    <w:lang w:val="en-US" w:eastAsia="zh-CN" w:bidi="ar"/>
                  </w:rPr>
                </w:rPrChange>
              </w:rPr>
              <w:t>37</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D4930">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8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90" w:author="冯木林" w:date="2025-01-06T15:49:01Z">
                  <w:rPr>
                    <w:rFonts w:hint="eastAsia" w:ascii="仿宋_GB2312" w:hAnsi="仿宋_GB2312" w:cs="仿宋_GB2312"/>
                    <w:color w:val="auto"/>
                    <w:kern w:val="0"/>
                    <w:sz w:val="24"/>
                    <w:szCs w:val="24"/>
                    <w:highlight w:val="none"/>
                    <w:lang w:bidi="ar"/>
                  </w:rPr>
                </w:rPrChange>
              </w:rPr>
              <w:t>巴斯夫（广东）一体化项目液体散货码头</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A065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9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92" w:author="冯木林" w:date="2025-01-06T15:49:01Z">
                  <w:rPr>
                    <w:rFonts w:hint="eastAsia" w:ascii="仿宋_GB2312" w:hAnsi="仿宋_GB2312" w:cs="仿宋_GB2312"/>
                    <w:color w:val="auto"/>
                    <w:kern w:val="0"/>
                    <w:sz w:val="24"/>
                    <w:szCs w:val="24"/>
                    <w:highlight w:val="none"/>
                    <w:lang w:bidi="ar"/>
                  </w:rPr>
                </w:rPrChange>
              </w:rPr>
              <w:t>巴斯夫一体化基地（广东）有限公司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9BEA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9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394" w:author="冯木林" w:date="2025-01-06T15:49:01Z">
                  <w:rPr>
                    <w:rFonts w:hint="eastAsia" w:ascii="仿宋_GB2312" w:hAnsi="仿宋_GB2312" w:cs="仿宋_GB2312"/>
                    <w:color w:val="auto"/>
                    <w:kern w:val="0"/>
                    <w:sz w:val="24"/>
                    <w:szCs w:val="24"/>
                    <w:highlight w:val="none"/>
                    <w:lang w:bidi="ar"/>
                  </w:rPr>
                </w:rPrChange>
              </w:rPr>
              <w:t>湛江市交通运输局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C48CE">
            <w:pPr>
              <w:keepNext w:val="0"/>
              <w:keepLines w:val="0"/>
              <w:pageBreakBefore w:val="0"/>
              <w:widowControl w:val="0"/>
              <w:kinsoku/>
              <w:wordWrap/>
              <w:overflowPunct/>
              <w:topLinePunct w:val="0"/>
              <w:autoSpaceDE/>
              <w:autoSpaceDN/>
              <w:bidi w:val="0"/>
              <w:adjustRightInd w:val="0"/>
              <w:snapToGrid w:val="0"/>
              <w:spacing w:line="240" w:lineRule="atLeast"/>
              <w:rPr>
                <w:rFonts w:hint="default" w:ascii="Times New Roman" w:hAnsi="Times New Roman" w:eastAsia="仿宋_GB2312" w:cs="Times New Roman"/>
                <w:color w:val="auto"/>
                <w:kern w:val="2"/>
                <w:sz w:val="24"/>
                <w:szCs w:val="24"/>
                <w:highlight w:val="none"/>
                <w:lang w:val="en-US" w:eastAsia="zh-CN" w:bidi="ar-SA"/>
                <w:rPrChange w:id="395"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5F7BF34B">
        <w:tblPrEx>
          <w:tblCellMar>
            <w:top w:w="15" w:type="dxa"/>
            <w:left w:w="15" w:type="dxa"/>
            <w:bottom w:w="15" w:type="dxa"/>
            <w:right w:w="15" w:type="dxa"/>
          </w:tblCellMar>
        </w:tblPrEx>
        <w:trPr>
          <w:trHeight w:val="64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455AD">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39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397" w:author="冯木林" w:date="2025-01-06T15:49:01Z">
                  <w:rPr>
                    <w:rFonts w:hint="eastAsia" w:ascii="仿宋_GB2312" w:hAnsi="仿宋_GB2312" w:cs="仿宋_GB2312"/>
                    <w:color w:val="auto"/>
                    <w:kern w:val="0"/>
                    <w:sz w:val="24"/>
                    <w:szCs w:val="24"/>
                    <w:highlight w:val="none"/>
                    <w:lang w:val="en-US" w:eastAsia="zh-CN" w:bidi="ar"/>
                  </w:rPr>
                </w:rPrChange>
              </w:rPr>
              <w:t>38</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0053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39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399"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湛江京信东海电厂配套专用码头工程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F174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0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401"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湛江京信发电有限公司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E4B4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0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03" w:author="冯木林" w:date="2025-01-06T15:49:01Z">
                  <w:rPr>
                    <w:rFonts w:hint="eastAsia" w:ascii="仿宋_GB2312" w:hAnsi="仿宋_GB2312" w:cs="仿宋_GB2312"/>
                    <w:color w:val="auto"/>
                    <w:kern w:val="0"/>
                    <w:sz w:val="24"/>
                    <w:szCs w:val="24"/>
                    <w:highlight w:val="none"/>
                    <w:lang w:bidi="ar"/>
                  </w:rPr>
                </w:rPrChange>
              </w:rPr>
              <w:t>湛江市交通运输局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EE241">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404"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1E34AA0B">
        <w:tblPrEx>
          <w:tblCellMar>
            <w:top w:w="15" w:type="dxa"/>
            <w:left w:w="15" w:type="dxa"/>
            <w:bottom w:w="15" w:type="dxa"/>
            <w:right w:w="15" w:type="dxa"/>
          </w:tblCellMar>
        </w:tblPrEx>
        <w:trPr>
          <w:trHeight w:val="63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DEA43">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40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406" w:author="冯木林" w:date="2025-01-06T15:49:01Z">
                  <w:rPr>
                    <w:rFonts w:hint="eastAsia" w:ascii="仿宋_GB2312" w:hAnsi="仿宋_GB2312" w:cs="仿宋_GB2312"/>
                    <w:color w:val="auto"/>
                    <w:kern w:val="0"/>
                    <w:sz w:val="24"/>
                    <w:szCs w:val="24"/>
                    <w:highlight w:val="none"/>
                    <w:lang w:val="en-US" w:eastAsia="zh-CN" w:bidi="ar"/>
                  </w:rPr>
                </w:rPrChange>
              </w:rPr>
              <w:t>39</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9F10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0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408"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湛江港宝满港区集装箱码头一期扩建工程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E04D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0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410"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湛江港国际集装箱码头有限公司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B4B7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1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12" w:author="冯木林" w:date="2025-01-06T15:49:01Z">
                  <w:rPr>
                    <w:rFonts w:hint="eastAsia" w:ascii="仿宋_GB2312" w:hAnsi="仿宋_GB2312" w:cs="仿宋_GB2312"/>
                    <w:color w:val="auto"/>
                    <w:kern w:val="0"/>
                    <w:sz w:val="24"/>
                    <w:szCs w:val="24"/>
                    <w:highlight w:val="none"/>
                    <w:lang w:bidi="ar"/>
                  </w:rPr>
                </w:rPrChange>
              </w:rPr>
              <w:t>湛江市交通运输局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C3BE9">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413"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21F28D8E">
        <w:tblPrEx>
          <w:tblCellMar>
            <w:top w:w="15" w:type="dxa"/>
            <w:left w:w="15" w:type="dxa"/>
            <w:bottom w:w="15" w:type="dxa"/>
            <w:right w:w="15" w:type="dxa"/>
          </w:tblCellMar>
        </w:tblPrEx>
        <w:trPr>
          <w:trHeight w:val="63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2B8B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41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415" w:author="冯木林" w:date="2025-01-06T15:49:01Z">
                  <w:rPr>
                    <w:rFonts w:hint="eastAsia" w:ascii="仿宋_GB2312" w:hAnsi="仿宋_GB2312" w:cs="仿宋_GB2312"/>
                    <w:color w:val="auto"/>
                    <w:kern w:val="0"/>
                    <w:sz w:val="24"/>
                    <w:szCs w:val="24"/>
                    <w:highlight w:val="none"/>
                    <w:lang w:val="en-US" w:eastAsia="zh-CN" w:bidi="ar"/>
                  </w:rPr>
                </w:rPrChange>
              </w:rPr>
              <w:t>40</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94890">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1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17" w:author="冯木林" w:date="2025-01-06T15:49:01Z">
                  <w:rPr>
                    <w:rFonts w:hint="eastAsia" w:ascii="仿宋_GB2312" w:hAnsi="仿宋_GB2312" w:cs="仿宋_GB2312"/>
                    <w:color w:val="auto"/>
                    <w:kern w:val="0"/>
                    <w:sz w:val="24"/>
                    <w:szCs w:val="24"/>
                    <w:highlight w:val="none"/>
                    <w:lang w:bidi="ar"/>
                  </w:rPr>
                </w:rPrChange>
              </w:rPr>
              <w:t>湛江港</w:t>
            </w:r>
            <w:r>
              <w:rPr>
                <w:rFonts w:hint="default" w:ascii="Times New Roman" w:hAnsi="Times New Roman" w:cs="Times New Roman"/>
                <w:color w:val="auto"/>
                <w:kern w:val="0"/>
                <w:sz w:val="24"/>
                <w:szCs w:val="24"/>
                <w:highlight w:val="none"/>
                <w:lang w:val="en-US" w:eastAsia="zh-CN" w:bidi="ar"/>
                <w:rPrChange w:id="418" w:author="冯木林" w:date="2025-01-06T15:49:01Z">
                  <w:rPr>
                    <w:rFonts w:hint="eastAsia" w:ascii="仿宋_GB2312" w:hAnsi="仿宋_GB2312" w:cs="仿宋_GB2312"/>
                    <w:color w:val="auto"/>
                    <w:kern w:val="0"/>
                    <w:sz w:val="24"/>
                    <w:szCs w:val="24"/>
                    <w:highlight w:val="none"/>
                    <w:lang w:val="en-US" w:eastAsia="zh-CN" w:bidi="ar"/>
                  </w:rPr>
                </w:rPrChange>
              </w:rPr>
              <w:t>拆装箱一期工程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092A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1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420"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湛江港（集团）股份有限公司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7C5DF">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2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22" w:author="冯木林" w:date="2025-01-06T15:49:01Z">
                  <w:rPr>
                    <w:rFonts w:hint="eastAsia" w:ascii="仿宋_GB2312" w:hAnsi="仿宋_GB2312" w:cs="仿宋_GB2312"/>
                    <w:color w:val="auto"/>
                    <w:kern w:val="0"/>
                    <w:sz w:val="24"/>
                    <w:szCs w:val="24"/>
                    <w:highlight w:val="none"/>
                    <w:lang w:bidi="ar"/>
                  </w:rPr>
                </w:rPrChange>
              </w:rPr>
              <w:t>湛江市交通运输局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061B7">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423"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39760D3D">
        <w:tblPrEx>
          <w:tblCellMar>
            <w:top w:w="15" w:type="dxa"/>
            <w:left w:w="15" w:type="dxa"/>
            <w:bottom w:w="15" w:type="dxa"/>
            <w:right w:w="15" w:type="dxa"/>
          </w:tblCellMar>
        </w:tblPrEx>
        <w:trPr>
          <w:trHeight w:val="63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94017">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424"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425" w:author="冯木林" w:date="2025-01-06T15:49:01Z">
                  <w:rPr>
                    <w:rFonts w:hint="eastAsia" w:ascii="仿宋_GB2312" w:hAnsi="仿宋_GB2312" w:cs="仿宋_GB2312"/>
                    <w:color w:val="auto"/>
                    <w:kern w:val="0"/>
                    <w:sz w:val="24"/>
                    <w:szCs w:val="24"/>
                    <w:highlight w:val="none"/>
                    <w:lang w:val="en-US" w:eastAsia="zh-CN" w:bidi="ar"/>
                  </w:rPr>
                </w:rPrChange>
              </w:rPr>
              <w:t>41</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470BE">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2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27" w:author="冯木林" w:date="2025-01-06T15:49:01Z">
                  <w:rPr>
                    <w:rFonts w:hint="eastAsia" w:ascii="仿宋_GB2312" w:hAnsi="仿宋_GB2312" w:cs="仿宋_GB2312"/>
                    <w:color w:val="auto"/>
                    <w:kern w:val="0"/>
                    <w:sz w:val="24"/>
                    <w:szCs w:val="24"/>
                    <w:highlight w:val="none"/>
                    <w:lang w:bidi="ar"/>
                  </w:rPr>
                </w:rPrChange>
              </w:rPr>
              <w:t>招商湛江国际邮轮码头工程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0CEC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2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29" w:author="冯木林" w:date="2025-01-06T15:49:01Z">
                  <w:rPr>
                    <w:rFonts w:hint="eastAsia" w:ascii="仿宋_GB2312" w:hAnsi="仿宋_GB2312" w:cs="仿宋_GB2312"/>
                    <w:color w:val="auto"/>
                    <w:kern w:val="0"/>
                    <w:sz w:val="24"/>
                    <w:szCs w:val="24"/>
                    <w:highlight w:val="none"/>
                    <w:lang w:bidi="ar"/>
                  </w:rPr>
                </w:rPrChange>
              </w:rPr>
              <w:t>湛江招商港城投资有限公司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641EE">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3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31" w:author="冯木林" w:date="2025-01-06T15:49:01Z">
                  <w:rPr>
                    <w:rFonts w:hint="eastAsia" w:ascii="仿宋_GB2312" w:hAnsi="仿宋_GB2312" w:cs="仿宋_GB2312"/>
                    <w:color w:val="auto"/>
                    <w:kern w:val="0"/>
                    <w:sz w:val="24"/>
                    <w:szCs w:val="24"/>
                    <w:highlight w:val="none"/>
                    <w:lang w:bidi="ar"/>
                  </w:rPr>
                </w:rPrChange>
              </w:rPr>
              <w:t>湛江市交通运输局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9B948">
            <w:pPr>
              <w:keepNext w:val="0"/>
              <w:keepLines w:val="0"/>
              <w:pageBreakBefore w:val="0"/>
              <w:widowControl w:val="0"/>
              <w:kinsoku/>
              <w:wordWrap/>
              <w:overflowPunct/>
              <w:topLinePunct w:val="0"/>
              <w:autoSpaceDE/>
              <w:autoSpaceDN/>
              <w:bidi w:val="0"/>
              <w:adjustRightInd w:val="0"/>
              <w:snapToGrid w:val="0"/>
              <w:spacing w:line="240" w:lineRule="atLeast"/>
              <w:rPr>
                <w:rFonts w:hint="default" w:ascii="Times New Roman" w:hAnsi="Times New Roman" w:eastAsia="仿宋_GB2312" w:cs="Times New Roman"/>
                <w:color w:val="auto"/>
                <w:kern w:val="2"/>
                <w:sz w:val="24"/>
                <w:szCs w:val="24"/>
                <w:highlight w:val="none"/>
                <w:lang w:val="en-US" w:eastAsia="zh-CN" w:bidi="ar-SA"/>
                <w:rPrChange w:id="432"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413F9334">
        <w:tblPrEx>
          <w:tblCellMar>
            <w:top w:w="15" w:type="dxa"/>
            <w:left w:w="15" w:type="dxa"/>
            <w:bottom w:w="15" w:type="dxa"/>
            <w:right w:w="15" w:type="dxa"/>
          </w:tblCellMar>
        </w:tblPrEx>
        <w:trPr>
          <w:trHeight w:val="63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268F0">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433"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434" w:author="冯木林" w:date="2025-01-06T15:49:01Z">
                  <w:rPr>
                    <w:rFonts w:hint="eastAsia" w:ascii="仿宋_GB2312" w:hAnsi="仿宋_GB2312" w:cs="仿宋_GB2312"/>
                    <w:color w:val="auto"/>
                    <w:kern w:val="0"/>
                    <w:sz w:val="24"/>
                    <w:szCs w:val="24"/>
                    <w:highlight w:val="none"/>
                    <w:lang w:val="en-US" w:eastAsia="zh-CN" w:bidi="ar"/>
                  </w:rPr>
                </w:rPrChange>
              </w:rPr>
              <w:t>42</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6584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3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436" w:author="冯木林" w:date="2025-01-06T15:49:01Z">
                  <w:rPr>
                    <w:rFonts w:hint="eastAsia" w:ascii="仿宋_GB2312" w:hAnsi="仿宋_GB2312" w:eastAsia="仿宋_GB2312" w:cs="仿宋_GB2312"/>
                    <w:color w:val="auto"/>
                    <w:kern w:val="0"/>
                    <w:sz w:val="24"/>
                    <w:szCs w:val="24"/>
                    <w:highlight w:val="none"/>
                    <w:lang w:val="en-US" w:eastAsia="zh-CN" w:bidi="ar"/>
                  </w:rPr>
                </w:rPrChange>
              </w:rPr>
              <w:t>琼州海峡客滚运输应急保障基地</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6FFA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3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438" w:author="冯木林" w:date="2025-01-06T15:49:01Z">
                  <w:rPr>
                    <w:rFonts w:hint="eastAsia" w:ascii="仿宋_GB2312" w:hAnsi="仿宋_GB2312" w:eastAsia="仿宋_GB2312" w:cs="仿宋_GB2312"/>
                    <w:color w:val="auto"/>
                    <w:kern w:val="0"/>
                    <w:sz w:val="24"/>
                    <w:szCs w:val="24"/>
                    <w:highlight w:val="none"/>
                    <w:lang w:val="en-US" w:eastAsia="zh-CN" w:bidi="ar"/>
                  </w:rPr>
                </w:rPrChange>
              </w:rPr>
              <w:t>广东徐闻港航控股有限公司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BB1F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3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40" w:author="冯木林" w:date="2025-01-06T15:49:01Z">
                  <w:rPr>
                    <w:rFonts w:hint="eastAsia" w:ascii="仿宋_GB2312" w:hAnsi="仿宋_GB2312" w:cs="仿宋_GB2312"/>
                    <w:color w:val="auto"/>
                    <w:kern w:val="0"/>
                    <w:sz w:val="24"/>
                    <w:szCs w:val="24"/>
                    <w:highlight w:val="none"/>
                    <w:lang w:bidi="ar"/>
                  </w:rPr>
                </w:rPrChange>
              </w:rPr>
              <w:t>湛江市交通运输局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A6D17">
            <w:pPr>
              <w:keepNext w:val="0"/>
              <w:keepLines w:val="0"/>
              <w:pageBreakBefore w:val="0"/>
              <w:widowControl w:val="0"/>
              <w:kinsoku/>
              <w:wordWrap/>
              <w:overflowPunct/>
              <w:topLinePunct w:val="0"/>
              <w:autoSpaceDE/>
              <w:autoSpaceDN/>
              <w:bidi w:val="0"/>
              <w:adjustRightInd w:val="0"/>
              <w:snapToGrid w:val="0"/>
              <w:spacing w:line="240" w:lineRule="atLeast"/>
              <w:rPr>
                <w:rFonts w:hint="default" w:ascii="Times New Roman" w:hAnsi="Times New Roman" w:eastAsia="仿宋_GB2312" w:cs="Times New Roman"/>
                <w:color w:val="auto"/>
                <w:kern w:val="2"/>
                <w:sz w:val="24"/>
                <w:szCs w:val="24"/>
                <w:highlight w:val="none"/>
                <w:lang w:val="en-US" w:eastAsia="zh-CN" w:bidi="ar-SA"/>
                <w:rPrChange w:id="441"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6CCA5240">
        <w:tblPrEx>
          <w:tblCellMar>
            <w:top w:w="15" w:type="dxa"/>
            <w:left w:w="15" w:type="dxa"/>
            <w:bottom w:w="15" w:type="dxa"/>
            <w:right w:w="15" w:type="dxa"/>
          </w:tblCellMar>
        </w:tblPrEx>
        <w:trPr>
          <w:trHeight w:val="63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C2E46">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442"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443" w:author="冯木林" w:date="2025-01-06T15:49:01Z">
                  <w:rPr>
                    <w:rFonts w:hint="eastAsia" w:ascii="仿宋_GB2312" w:hAnsi="仿宋_GB2312" w:cs="仿宋_GB2312"/>
                    <w:color w:val="auto"/>
                    <w:kern w:val="0"/>
                    <w:sz w:val="24"/>
                    <w:szCs w:val="24"/>
                    <w:highlight w:val="none"/>
                    <w:lang w:val="en-US" w:eastAsia="zh-CN" w:bidi="ar"/>
                  </w:rPr>
                </w:rPrChange>
              </w:rPr>
              <w:t>43</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ED0F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4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445" w:author="冯木林" w:date="2025-01-06T15:49:01Z">
                  <w:rPr>
                    <w:rFonts w:hint="eastAsia" w:ascii="仿宋_GB2312" w:hAnsi="仿宋_GB2312" w:eastAsia="仿宋_GB2312" w:cs="仿宋_GB2312"/>
                    <w:color w:val="auto"/>
                    <w:kern w:val="0"/>
                    <w:sz w:val="24"/>
                    <w:szCs w:val="24"/>
                    <w:highlight w:val="none"/>
                    <w:lang w:val="en-US" w:eastAsia="zh-CN" w:bidi="ar"/>
                  </w:rPr>
                </w:rPrChange>
              </w:rPr>
              <w:t>广东廉江核电项目大件码头工程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A024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4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447" w:author="冯木林" w:date="2025-01-06T15:49:01Z">
                  <w:rPr>
                    <w:rFonts w:hint="eastAsia" w:ascii="仿宋_GB2312" w:hAnsi="仿宋_GB2312" w:eastAsia="仿宋_GB2312" w:cs="仿宋_GB2312"/>
                    <w:color w:val="auto"/>
                    <w:kern w:val="0"/>
                    <w:sz w:val="24"/>
                    <w:szCs w:val="24"/>
                    <w:highlight w:val="none"/>
                    <w:lang w:val="en-US" w:eastAsia="zh-CN" w:bidi="ar"/>
                  </w:rPr>
                </w:rPrChange>
              </w:rPr>
              <w:t>国核湛江核电有限公司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1991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4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49" w:author="冯木林" w:date="2025-01-06T15:49:01Z">
                  <w:rPr>
                    <w:rFonts w:hint="eastAsia" w:ascii="仿宋_GB2312" w:hAnsi="仿宋_GB2312" w:cs="仿宋_GB2312"/>
                    <w:color w:val="auto"/>
                    <w:kern w:val="0"/>
                    <w:sz w:val="24"/>
                    <w:szCs w:val="24"/>
                    <w:highlight w:val="none"/>
                    <w:lang w:bidi="ar"/>
                  </w:rPr>
                </w:rPrChange>
              </w:rPr>
              <w:t>湛江市交通运输局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0EB6B">
            <w:pPr>
              <w:keepNext w:val="0"/>
              <w:keepLines w:val="0"/>
              <w:pageBreakBefore w:val="0"/>
              <w:widowControl w:val="0"/>
              <w:kinsoku/>
              <w:wordWrap/>
              <w:overflowPunct/>
              <w:topLinePunct w:val="0"/>
              <w:autoSpaceDE/>
              <w:autoSpaceDN/>
              <w:bidi w:val="0"/>
              <w:adjustRightInd w:val="0"/>
              <w:snapToGrid w:val="0"/>
              <w:spacing w:line="240" w:lineRule="atLeast"/>
              <w:rPr>
                <w:rFonts w:hint="default" w:ascii="Times New Roman" w:hAnsi="Times New Roman" w:eastAsia="仿宋_GB2312" w:cs="Times New Roman"/>
                <w:color w:val="auto"/>
                <w:kern w:val="2"/>
                <w:sz w:val="24"/>
                <w:szCs w:val="24"/>
                <w:highlight w:val="none"/>
                <w:lang w:val="en-US" w:eastAsia="zh-CN" w:bidi="ar-SA"/>
                <w:rPrChange w:id="450"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7CF22739">
        <w:tblPrEx>
          <w:tblCellMar>
            <w:top w:w="15" w:type="dxa"/>
            <w:left w:w="15" w:type="dxa"/>
            <w:bottom w:w="15" w:type="dxa"/>
            <w:right w:w="15" w:type="dxa"/>
          </w:tblCellMar>
        </w:tblPrEx>
        <w:trPr>
          <w:trHeight w:val="63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6496A">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451"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452" w:author="冯木林" w:date="2025-01-06T15:49:01Z">
                  <w:rPr>
                    <w:rFonts w:hint="eastAsia" w:ascii="仿宋_GB2312" w:hAnsi="仿宋_GB2312" w:cs="仿宋_GB2312"/>
                    <w:color w:val="auto"/>
                    <w:kern w:val="0"/>
                    <w:sz w:val="24"/>
                    <w:szCs w:val="24"/>
                    <w:highlight w:val="none"/>
                    <w:lang w:val="en-US" w:eastAsia="zh-CN" w:bidi="ar"/>
                  </w:rPr>
                </w:rPrChange>
              </w:rPr>
              <w:t>44</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0062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5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54" w:author="冯木林" w:date="2025-01-06T15:49:01Z">
                  <w:rPr>
                    <w:rFonts w:hint="eastAsia" w:ascii="仿宋_GB2312" w:hAnsi="仿宋_GB2312" w:cs="仿宋_GB2312"/>
                    <w:color w:val="auto"/>
                    <w:kern w:val="0"/>
                    <w:sz w:val="24"/>
                    <w:szCs w:val="24"/>
                    <w:highlight w:val="none"/>
                    <w:lang w:bidi="ar"/>
                  </w:rPr>
                </w:rPrChange>
              </w:rPr>
              <w:t>湛江港徐闻港区荔枝湾作业区通用码头工程（对外开放项目）</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3C60">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5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456" w:author="冯木林" w:date="2025-01-06T15:49:01Z">
                  <w:rPr>
                    <w:rFonts w:hint="eastAsia" w:ascii="仿宋_GB2312" w:hAnsi="仿宋_GB2312" w:eastAsia="仿宋_GB2312" w:cs="仿宋_GB2312"/>
                    <w:color w:val="auto"/>
                    <w:kern w:val="0"/>
                    <w:sz w:val="24"/>
                    <w:szCs w:val="24"/>
                    <w:highlight w:val="none"/>
                    <w:lang w:val="en-US" w:eastAsia="zh-CN" w:bidi="ar"/>
                  </w:rPr>
                </w:rPrChange>
              </w:rPr>
              <w:t>徐闻县基础设施建设有限公司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D78EF">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5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58" w:author="冯木林" w:date="2025-01-06T15:49:01Z">
                  <w:rPr>
                    <w:rFonts w:hint="eastAsia" w:ascii="仿宋_GB2312" w:hAnsi="仿宋_GB2312" w:cs="仿宋_GB2312"/>
                    <w:color w:val="auto"/>
                    <w:kern w:val="0"/>
                    <w:sz w:val="24"/>
                    <w:szCs w:val="24"/>
                    <w:highlight w:val="none"/>
                    <w:lang w:bidi="ar"/>
                  </w:rPr>
                </w:rPrChange>
              </w:rPr>
              <w:t>湛江市交通运输局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244C3">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459"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3514DF70">
        <w:tblPrEx>
          <w:tblCellMar>
            <w:top w:w="15" w:type="dxa"/>
            <w:left w:w="15" w:type="dxa"/>
            <w:bottom w:w="15" w:type="dxa"/>
            <w:right w:w="15" w:type="dxa"/>
          </w:tblCellMar>
        </w:tblPrEx>
        <w:trPr>
          <w:trHeight w:val="63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A8E5A">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460"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461" w:author="冯木林" w:date="2025-01-06T15:49:01Z">
                  <w:rPr>
                    <w:rFonts w:hint="eastAsia" w:ascii="仿宋_GB2312" w:hAnsi="仿宋_GB2312" w:cs="仿宋_GB2312"/>
                    <w:color w:val="auto"/>
                    <w:kern w:val="0"/>
                    <w:sz w:val="24"/>
                    <w:szCs w:val="24"/>
                    <w:highlight w:val="none"/>
                    <w:lang w:val="en-US" w:eastAsia="zh-CN" w:bidi="ar"/>
                  </w:rPr>
                </w:rPrChange>
              </w:rPr>
              <w:t>45</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CE0C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6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463"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湛江港东海岛港区中科合资广东炼化一体化项目液化烃码头工程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E195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6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465" w:author="冯木林" w:date="2025-01-06T15:49:01Z">
                  <w:rPr>
                    <w:rFonts w:hint="eastAsia" w:ascii="仿宋_GB2312" w:hAnsi="仿宋_GB2312" w:eastAsia="仿宋_GB2312" w:cs="仿宋_GB2312"/>
                    <w:color w:val="auto"/>
                    <w:kern w:val="0"/>
                    <w:sz w:val="24"/>
                    <w:szCs w:val="24"/>
                    <w:highlight w:val="none"/>
                    <w:lang w:val="en-US" w:eastAsia="zh-CN" w:bidi="ar"/>
                  </w:rPr>
                </w:rPrChange>
              </w:rPr>
              <w:t>中科（广东）炼化有限公司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56831">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6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67" w:author="冯木林" w:date="2025-01-06T15:49:01Z">
                  <w:rPr>
                    <w:rFonts w:hint="eastAsia" w:ascii="仿宋_GB2312" w:hAnsi="仿宋_GB2312" w:cs="仿宋_GB2312"/>
                    <w:color w:val="auto"/>
                    <w:kern w:val="0"/>
                    <w:sz w:val="24"/>
                    <w:szCs w:val="24"/>
                    <w:highlight w:val="none"/>
                    <w:lang w:bidi="ar"/>
                  </w:rPr>
                </w:rPrChange>
              </w:rPr>
              <w:t>湛江市交通运输局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81A58">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kern w:val="2"/>
                <w:sz w:val="24"/>
                <w:szCs w:val="24"/>
                <w:highlight w:val="none"/>
                <w:lang w:val="en-US" w:eastAsia="zh-CN" w:bidi="ar-SA"/>
                <w:rPrChange w:id="468" w:author="冯木林" w:date="2025-01-06T15:49:01Z">
                  <w:rPr>
                    <w:rFonts w:hint="eastAsia" w:ascii="仿宋_GB2312" w:hAnsi="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469" w:author="冯木林" w:date="2025-01-06T15:49:01Z">
                  <w:rPr>
                    <w:rFonts w:hint="eastAsia" w:ascii="仿宋_GB2312" w:hAnsi="仿宋_GB2312" w:cs="仿宋_GB2312"/>
                    <w:color w:val="auto"/>
                    <w:kern w:val="2"/>
                    <w:sz w:val="24"/>
                    <w:szCs w:val="24"/>
                    <w:highlight w:val="none"/>
                    <w:lang w:val="en-US" w:eastAsia="zh-CN" w:bidi="ar-SA"/>
                  </w:rPr>
                </w:rPrChange>
              </w:rPr>
              <w:t>仅评</w:t>
            </w:r>
          </w:p>
          <w:p w14:paraId="6C63C0C8">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470"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471" w:author="冯木林" w:date="2025-01-06T15:49:01Z">
                  <w:rPr>
                    <w:rFonts w:hint="eastAsia" w:ascii="仿宋_GB2312" w:hAnsi="仿宋_GB2312" w:cs="仿宋_GB2312"/>
                    <w:color w:val="auto"/>
                    <w:kern w:val="2"/>
                    <w:sz w:val="24"/>
                    <w:szCs w:val="24"/>
                    <w:highlight w:val="none"/>
                    <w:lang w:val="en-US" w:eastAsia="zh-CN" w:bidi="ar-SA"/>
                  </w:rPr>
                </w:rPrChange>
              </w:rPr>
              <w:t>设计</w:t>
            </w:r>
          </w:p>
        </w:tc>
      </w:tr>
      <w:tr w14:paraId="5B662F0D">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939D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47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473" w:author="冯木林" w:date="2025-01-06T15:49:01Z">
                  <w:rPr>
                    <w:rFonts w:hint="eastAsia" w:ascii="仿宋_GB2312" w:hAnsi="仿宋_GB2312" w:cs="仿宋_GB2312"/>
                    <w:color w:val="auto"/>
                    <w:kern w:val="0"/>
                    <w:sz w:val="24"/>
                    <w:szCs w:val="24"/>
                    <w:highlight w:val="none"/>
                    <w:lang w:val="en-US" w:eastAsia="zh-CN" w:bidi="ar"/>
                  </w:rPr>
                </w:rPrChange>
              </w:rPr>
              <w:t>46</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0249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7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75" w:author="冯木林" w:date="2025-01-06T15:49:01Z">
                  <w:rPr>
                    <w:rFonts w:hint="eastAsia" w:ascii="仿宋_GB2312" w:hAnsi="仿宋_GB2312" w:cs="仿宋_GB2312"/>
                    <w:color w:val="auto"/>
                    <w:kern w:val="0"/>
                    <w:sz w:val="24"/>
                    <w:szCs w:val="24"/>
                    <w:highlight w:val="none"/>
                    <w:lang w:bidi="ar"/>
                  </w:rPr>
                </w:rPrChange>
              </w:rPr>
              <w:t>茂名港博贺新港区30万吨级原油码头</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4B5F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7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kern w:val="0"/>
                <w:sz w:val="24"/>
                <w:szCs w:val="24"/>
                <w:highlight w:val="none"/>
                <w:lang w:bidi="ar"/>
                <w:rPrChange w:id="477" w:author="冯木林" w:date="2025-01-06T15:49:01Z">
                  <w:rPr>
                    <w:rFonts w:hint="eastAsia" w:ascii="仿宋_GB2312" w:hAnsi="仿宋_GB2312" w:cs="仿宋_GB2312"/>
                    <w:kern w:val="0"/>
                    <w:sz w:val="24"/>
                    <w:szCs w:val="24"/>
                    <w:highlight w:val="none"/>
                    <w:lang w:bidi="ar"/>
                  </w:rPr>
                </w:rPrChange>
              </w:rPr>
              <w:t>茂名石化博贺港码头有限公司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6A09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7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79" w:author="冯木林" w:date="2025-01-06T15:49:01Z">
                  <w:rPr>
                    <w:rFonts w:hint="eastAsia" w:ascii="仿宋_GB2312" w:hAnsi="仿宋_GB2312" w:cs="仿宋_GB2312"/>
                    <w:color w:val="auto"/>
                    <w:kern w:val="0"/>
                    <w:sz w:val="24"/>
                    <w:szCs w:val="24"/>
                    <w:highlight w:val="none"/>
                    <w:lang w:bidi="ar"/>
                  </w:rPr>
                </w:rPrChange>
              </w:rPr>
              <w:t>茂名市交通运输局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1511D">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480"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4947B606">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32C73FBE">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auto"/>
                <w:kern w:val="0"/>
                <w:sz w:val="24"/>
                <w:szCs w:val="24"/>
                <w:highlight w:val="none"/>
                <w:lang w:val="en-US" w:eastAsia="zh-CN" w:bidi="ar"/>
                <w:rPrChange w:id="481" w:author="冯木林" w:date="2025-01-06T15:49:01Z">
                  <w:rPr>
                    <w:rFonts w:hint="default" w:ascii="仿宋_GB2312" w:hAnsi="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482" w:author="冯木林" w:date="2025-01-06T15:49:01Z">
                  <w:rPr>
                    <w:rFonts w:hint="eastAsia" w:ascii="仿宋_GB2312" w:hAnsi="仿宋_GB2312" w:cs="仿宋_GB2312"/>
                    <w:color w:val="auto"/>
                    <w:kern w:val="0"/>
                    <w:sz w:val="24"/>
                    <w:szCs w:val="24"/>
                    <w:highlight w:val="none"/>
                    <w:lang w:val="en-US" w:eastAsia="zh-CN" w:bidi="ar"/>
                  </w:rPr>
                </w:rPrChange>
              </w:rPr>
              <w:t>47</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B3332">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8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84" w:author="冯木林" w:date="2025-01-06T15:49:01Z">
                  <w:rPr>
                    <w:rFonts w:hint="eastAsia" w:ascii="仿宋_GB2312" w:hAnsi="仿宋_GB2312" w:cs="仿宋_GB2312"/>
                    <w:color w:val="auto"/>
                    <w:kern w:val="0"/>
                    <w:sz w:val="24"/>
                    <w:szCs w:val="24"/>
                    <w:highlight w:val="none"/>
                    <w:lang w:bidi="ar"/>
                  </w:rPr>
                </w:rPrChange>
              </w:rPr>
              <w:t>茂名港博贺新港区通用码头工程（二阶段）</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49FB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8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86" w:author="冯木林" w:date="2025-01-06T15:49:01Z">
                  <w:rPr>
                    <w:rFonts w:hint="eastAsia" w:ascii="仿宋_GB2312" w:hAnsi="仿宋_GB2312" w:cs="仿宋_GB2312"/>
                    <w:color w:val="auto"/>
                    <w:kern w:val="0"/>
                    <w:sz w:val="24"/>
                    <w:szCs w:val="24"/>
                    <w:highlight w:val="none"/>
                    <w:lang w:bidi="ar"/>
                  </w:rPr>
                </w:rPrChange>
              </w:rPr>
              <w:t>茂名广港码头有限公司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82F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48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488" w:author="冯木林" w:date="2025-01-06T15:49:01Z">
                  <w:rPr>
                    <w:rFonts w:hint="eastAsia" w:ascii="仿宋_GB2312" w:hAnsi="仿宋_GB2312" w:cs="仿宋_GB2312"/>
                    <w:color w:val="auto"/>
                    <w:kern w:val="0"/>
                    <w:sz w:val="24"/>
                    <w:szCs w:val="24"/>
                    <w:highlight w:val="none"/>
                    <w:lang w:bidi="ar"/>
                  </w:rPr>
                </w:rPrChange>
              </w:rPr>
              <w:t>茂名市交通运输局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A4CE6">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489"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6AE60018">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38640">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490"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491" w:author="冯木林" w:date="2025-01-06T15:49:01Z">
                  <w:rPr>
                    <w:rFonts w:hint="eastAsia" w:ascii="仿宋_GB2312" w:hAnsi="仿宋_GB2312" w:cs="仿宋_GB2312"/>
                    <w:color w:val="auto"/>
                    <w:kern w:val="0"/>
                    <w:sz w:val="24"/>
                    <w:szCs w:val="24"/>
                    <w:highlight w:val="none"/>
                    <w:lang w:val="en-US" w:eastAsia="zh-CN" w:bidi="ar"/>
                  </w:rPr>
                </w:rPrChange>
              </w:rPr>
              <w:t>48</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1AF8E">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492"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493" w:author="冯木林" w:date="2025-01-06T15:49:01Z">
                  <w:rPr>
                    <w:rFonts w:hint="eastAsia" w:ascii="仿宋_GB2312" w:hAnsi="仿宋_GB2312" w:cs="仿宋_GB2312"/>
                    <w:color w:val="auto"/>
                    <w:kern w:val="0"/>
                    <w:sz w:val="24"/>
                    <w:szCs w:val="24"/>
                    <w:highlight w:val="none"/>
                    <w:lang w:bidi="ar"/>
                  </w:rPr>
                </w:rPrChange>
              </w:rPr>
              <w:t>茂名港博贺新港区昌利石化仓储基地码头项目</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472F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494"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495" w:author="冯木林" w:date="2025-01-06T15:49:01Z">
                  <w:rPr>
                    <w:rFonts w:hint="eastAsia" w:ascii="仿宋_GB2312" w:hAnsi="仿宋_GB2312" w:cs="仿宋_GB2312"/>
                    <w:color w:val="auto"/>
                    <w:kern w:val="0"/>
                    <w:sz w:val="24"/>
                    <w:szCs w:val="24"/>
                    <w:highlight w:val="none"/>
                    <w:lang w:bidi="ar"/>
                  </w:rPr>
                </w:rPrChange>
              </w:rPr>
              <w:t>茂名市昌利码头有限公司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A1186">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496"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497" w:author="冯木林" w:date="2025-01-06T15:49:01Z">
                  <w:rPr>
                    <w:rFonts w:hint="eastAsia" w:ascii="仿宋_GB2312" w:hAnsi="仿宋_GB2312" w:cs="仿宋_GB2312"/>
                    <w:color w:val="auto"/>
                    <w:kern w:val="0"/>
                    <w:sz w:val="24"/>
                    <w:szCs w:val="24"/>
                    <w:highlight w:val="none"/>
                    <w:lang w:bidi="ar"/>
                  </w:rPr>
                </w:rPrChange>
              </w:rPr>
              <w:t>茂名市交通运输局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48EBB">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498"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13433E26">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13CF0">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499"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00" w:author="冯木林" w:date="2025-01-06T15:49:01Z">
                  <w:rPr>
                    <w:rFonts w:hint="eastAsia" w:ascii="仿宋_GB2312" w:hAnsi="仿宋_GB2312" w:cs="仿宋_GB2312"/>
                    <w:color w:val="auto"/>
                    <w:kern w:val="0"/>
                    <w:sz w:val="24"/>
                    <w:szCs w:val="24"/>
                    <w:highlight w:val="none"/>
                    <w:lang w:val="en-US" w:eastAsia="zh-CN" w:bidi="ar"/>
                  </w:rPr>
                </w:rPrChange>
              </w:rPr>
              <w:t>49</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A53A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0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02" w:author="冯木林" w:date="2025-01-06T15:49:01Z">
                  <w:rPr>
                    <w:rFonts w:hint="eastAsia" w:ascii="仿宋_GB2312" w:hAnsi="仿宋_GB2312" w:cs="仿宋_GB2312"/>
                    <w:color w:val="auto"/>
                    <w:kern w:val="0"/>
                    <w:sz w:val="24"/>
                    <w:szCs w:val="24"/>
                    <w:highlight w:val="none"/>
                    <w:lang w:bidi="ar"/>
                  </w:rPr>
                </w:rPrChange>
              </w:rPr>
              <w:t>茂名港吉达港区</w:t>
            </w:r>
            <w:r>
              <w:rPr>
                <w:rFonts w:hint="default" w:ascii="Times New Roman" w:hAnsi="Times New Roman" w:cs="Times New Roman"/>
                <w:color w:val="auto"/>
                <w:kern w:val="0"/>
                <w:sz w:val="24"/>
                <w:szCs w:val="24"/>
                <w:highlight w:val="none"/>
                <w:lang w:val="en-US" w:eastAsia="zh-CN" w:bidi="ar"/>
                <w:rPrChange w:id="503" w:author="冯木林" w:date="2025-01-06T15:49:01Z">
                  <w:rPr>
                    <w:rFonts w:hint="eastAsia" w:ascii="仿宋_GB2312" w:hAnsi="仿宋_GB2312" w:cs="仿宋_GB2312"/>
                    <w:color w:val="auto"/>
                    <w:kern w:val="0"/>
                    <w:sz w:val="24"/>
                    <w:szCs w:val="24"/>
                    <w:highlight w:val="none"/>
                    <w:lang w:val="en-US" w:eastAsia="zh-CN" w:bidi="ar"/>
                  </w:rPr>
                </w:rPrChange>
              </w:rPr>
              <w:t>东作业区</w:t>
            </w:r>
            <w:r>
              <w:rPr>
                <w:rFonts w:hint="default" w:ascii="Times New Roman" w:hAnsi="Times New Roman" w:cs="Times New Roman"/>
                <w:color w:val="auto"/>
                <w:kern w:val="0"/>
                <w:sz w:val="24"/>
                <w:szCs w:val="24"/>
                <w:highlight w:val="none"/>
                <w:lang w:bidi="ar"/>
                <w:rPrChange w:id="504" w:author="冯木林" w:date="2025-01-06T15:49:01Z">
                  <w:rPr>
                    <w:rFonts w:hint="eastAsia" w:ascii="仿宋_GB2312" w:hAnsi="仿宋_GB2312" w:cs="仿宋_GB2312"/>
                    <w:color w:val="auto"/>
                    <w:kern w:val="0"/>
                    <w:sz w:val="24"/>
                    <w:szCs w:val="24"/>
                    <w:highlight w:val="none"/>
                    <w:lang w:bidi="ar"/>
                  </w:rPr>
                </w:rPrChange>
              </w:rPr>
              <w:t>防波堤一期工程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F6EF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0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06" w:author="冯木林" w:date="2025-01-06T15:49:01Z">
                  <w:rPr>
                    <w:rFonts w:hint="eastAsia" w:ascii="仿宋_GB2312" w:hAnsi="仿宋_GB2312" w:cs="仿宋_GB2312"/>
                    <w:color w:val="auto"/>
                    <w:kern w:val="0"/>
                    <w:sz w:val="24"/>
                    <w:szCs w:val="24"/>
                    <w:highlight w:val="none"/>
                    <w:lang w:bidi="ar"/>
                  </w:rPr>
                </w:rPrChange>
              </w:rPr>
              <w:t>茂名博贺新港区建设指挥部办公室</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C661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0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08" w:author="冯木林" w:date="2025-01-06T15:49:01Z">
                  <w:rPr>
                    <w:rFonts w:hint="eastAsia" w:ascii="仿宋_GB2312" w:hAnsi="仿宋_GB2312" w:cs="仿宋_GB2312"/>
                    <w:color w:val="auto"/>
                    <w:kern w:val="0"/>
                    <w:sz w:val="24"/>
                    <w:szCs w:val="24"/>
                    <w:highlight w:val="none"/>
                    <w:lang w:bidi="ar"/>
                  </w:rPr>
                </w:rPrChange>
              </w:rPr>
              <w:t>茂名市交通运输局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BC050">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509"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572934F5">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5CC14">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510"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11" w:author="冯木林" w:date="2025-01-06T15:49:01Z">
                  <w:rPr>
                    <w:rFonts w:hint="eastAsia" w:ascii="仿宋_GB2312" w:hAnsi="仿宋_GB2312" w:cs="仿宋_GB2312"/>
                    <w:color w:val="auto"/>
                    <w:kern w:val="0"/>
                    <w:sz w:val="24"/>
                    <w:szCs w:val="24"/>
                    <w:highlight w:val="none"/>
                    <w:lang w:val="en-US" w:eastAsia="zh-CN" w:bidi="ar"/>
                  </w:rPr>
                </w:rPrChange>
              </w:rPr>
              <w:t>50</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A3500">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1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13" w:author="冯木林" w:date="2025-01-06T15:49:01Z">
                  <w:rPr>
                    <w:rFonts w:hint="eastAsia" w:ascii="仿宋_GB2312" w:hAnsi="仿宋_GB2312" w:cs="仿宋_GB2312"/>
                    <w:color w:val="auto"/>
                    <w:kern w:val="0"/>
                    <w:sz w:val="24"/>
                    <w:szCs w:val="24"/>
                    <w:highlight w:val="none"/>
                    <w:lang w:bidi="ar"/>
                  </w:rPr>
                </w:rPrChange>
              </w:rPr>
              <w:t>茂名港博贺新港区30万吨级航道工程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17C0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1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15" w:author="冯木林" w:date="2025-01-06T15:49:01Z">
                  <w:rPr>
                    <w:rFonts w:hint="eastAsia" w:ascii="仿宋_GB2312" w:hAnsi="仿宋_GB2312" w:cs="仿宋_GB2312"/>
                    <w:color w:val="auto"/>
                    <w:kern w:val="0"/>
                    <w:sz w:val="24"/>
                    <w:szCs w:val="24"/>
                    <w:highlight w:val="none"/>
                    <w:lang w:bidi="ar"/>
                  </w:rPr>
                </w:rPrChange>
              </w:rPr>
              <w:t>茂名博贺新港区建设指挥部办公室</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CE1B0">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1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17" w:author="冯木林" w:date="2025-01-06T15:49:01Z">
                  <w:rPr>
                    <w:rFonts w:hint="eastAsia" w:ascii="仿宋_GB2312" w:hAnsi="仿宋_GB2312" w:cs="仿宋_GB2312"/>
                    <w:color w:val="auto"/>
                    <w:kern w:val="0"/>
                    <w:sz w:val="24"/>
                    <w:szCs w:val="24"/>
                    <w:highlight w:val="none"/>
                    <w:lang w:bidi="ar"/>
                  </w:rPr>
                </w:rPrChange>
              </w:rPr>
              <w:t>茂名市交通运输局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5A415">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518"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p>
        </w:tc>
      </w:tr>
      <w:tr w14:paraId="4D2BAC03">
        <w:tblPrEx>
          <w:tblCellMar>
            <w:top w:w="15" w:type="dxa"/>
            <w:left w:w="15" w:type="dxa"/>
            <w:bottom w:w="15" w:type="dxa"/>
            <w:right w:w="15" w:type="dxa"/>
          </w:tblCellMar>
        </w:tblPrEx>
        <w:trPr>
          <w:trHeight w:val="9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8FD8C">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519"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20" w:author="冯木林" w:date="2025-01-06T15:49:01Z">
                  <w:rPr>
                    <w:rFonts w:hint="eastAsia" w:ascii="仿宋_GB2312" w:hAnsi="仿宋_GB2312" w:cs="仿宋_GB2312"/>
                    <w:color w:val="auto"/>
                    <w:kern w:val="0"/>
                    <w:sz w:val="24"/>
                    <w:szCs w:val="24"/>
                    <w:highlight w:val="none"/>
                    <w:lang w:val="en-US" w:eastAsia="zh-CN" w:bidi="ar"/>
                  </w:rPr>
                </w:rPrChange>
              </w:rPr>
              <w:t>51</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063F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2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22" w:author="冯木林" w:date="2025-01-06T15:49:01Z">
                  <w:rPr>
                    <w:rFonts w:hint="eastAsia" w:ascii="仿宋_GB2312" w:hAnsi="仿宋_GB2312" w:cs="仿宋_GB2312"/>
                    <w:color w:val="auto"/>
                    <w:kern w:val="0"/>
                    <w:sz w:val="24"/>
                    <w:szCs w:val="24"/>
                    <w:highlight w:val="none"/>
                    <w:lang w:bidi="ar"/>
                  </w:rPr>
                </w:rPrChange>
              </w:rPr>
              <w:t>肇庆港封开港区长岗作业区公用综合码头（一期工程）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23B9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2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24" w:author="冯木林" w:date="2025-01-06T15:49:01Z">
                  <w:rPr>
                    <w:rFonts w:hint="eastAsia" w:ascii="仿宋_GB2312" w:hAnsi="仿宋_GB2312" w:cs="仿宋_GB2312"/>
                    <w:color w:val="auto"/>
                    <w:kern w:val="0"/>
                    <w:sz w:val="24"/>
                    <w:szCs w:val="24"/>
                    <w:highlight w:val="none"/>
                    <w:lang w:bidi="ar"/>
                  </w:rPr>
                </w:rPrChange>
              </w:rPr>
              <w:t>肇庆交投广信港务有限公司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4E61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2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26" w:author="冯木林" w:date="2025-01-06T15:49:01Z">
                  <w:rPr>
                    <w:rFonts w:hint="eastAsia" w:ascii="仿宋_GB2312" w:hAnsi="仿宋_GB2312" w:cs="仿宋_GB2312"/>
                    <w:color w:val="auto"/>
                    <w:kern w:val="0"/>
                    <w:sz w:val="24"/>
                    <w:szCs w:val="24"/>
                    <w:highlight w:val="none"/>
                    <w:lang w:val="en-US" w:eastAsia="zh-CN" w:bidi="ar"/>
                  </w:rPr>
                </w:rPrChange>
              </w:rPr>
              <w:t>肇庆</w:t>
            </w:r>
            <w:r>
              <w:rPr>
                <w:rFonts w:hint="default" w:ascii="Times New Roman" w:hAnsi="Times New Roman" w:cs="Times New Roman"/>
                <w:color w:val="auto"/>
                <w:kern w:val="0"/>
                <w:sz w:val="24"/>
                <w:szCs w:val="24"/>
                <w:highlight w:val="none"/>
                <w:lang w:bidi="ar"/>
                <w:rPrChange w:id="527" w:author="冯木林" w:date="2025-01-06T15:49:01Z">
                  <w:rPr>
                    <w:rFonts w:hint="eastAsia" w:ascii="仿宋_GB2312" w:hAnsi="仿宋_GB2312" w:cs="仿宋_GB2312"/>
                    <w:color w:val="auto"/>
                    <w:kern w:val="0"/>
                    <w:sz w:val="24"/>
                    <w:szCs w:val="24"/>
                    <w:highlight w:val="none"/>
                    <w:lang w:bidi="ar"/>
                  </w:rPr>
                </w:rPrChange>
              </w:rPr>
              <w:t>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07DD1">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528"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4AFD11BD">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734FE">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529"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30" w:author="冯木林" w:date="2025-01-06T15:49:01Z">
                  <w:rPr>
                    <w:rFonts w:hint="eastAsia" w:ascii="仿宋_GB2312" w:hAnsi="仿宋_GB2312" w:cs="仿宋_GB2312"/>
                    <w:color w:val="auto"/>
                    <w:kern w:val="0"/>
                    <w:sz w:val="24"/>
                    <w:szCs w:val="24"/>
                    <w:highlight w:val="none"/>
                    <w:lang w:val="en-US" w:eastAsia="zh-CN" w:bidi="ar"/>
                  </w:rPr>
                </w:rPrChange>
              </w:rPr>
              <w:t>52</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D5921">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3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32" w:author="冯木林" w:date="2025-01-06T15:49:01Z">
                  <w:rPr>
                    <w:rFonts w:hint="eastAsia" w:ascii="仿宋_GB2312" w:hAnsi="仿宋_GB2312" w:cs="仿宋_GB2312"/>
                    <w:color w:val="auto"/>
                    <w:kern w:val="0"/>
                    <w:sz w:val="24"/>
                    <w:szCs w:val="24"/>
                    <w:highlight w:val="none"/>
                    <w:lang w:bidi="ar"/>
                  </w:rPr>
                </w:rPrChange>
              </w:rPr>
              <w:t>肇庆港新港港区新基湾作业区码头工程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657AE">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3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34" w:author="冯木林" w:date="2025-01-06T15:49:01Z">
                  <w:rPr>
                    <w:rFonts w:hint="eastAsia" w:ascii="仿宋_GB2312" w:hAnsi="仿宋_GB2312" w:cs="仿宋_GB2312"/>
                    <w:color w:val="auto"/>
                    <w:kern w:val="0"/>
                    <w:sz w:val="24"/>
                    <w:szCs w:val="24"/>
                    <w:highlight w:val="none"/>
                    <w:lang w:bidi="ar"/>
                  </w:rPr>
                </w:rPrChange>
              </w:rPr>
              <w:t>肇庆交投砚阳港务有限公司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9BA4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3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36" w:author="冯木林" w:date="2025-01-06T15:49:01Z">
                  <w:rPr>
                    <w:rFonts w:hint="eastAsia" w:ascii="仿宋_GB2312" w:hAnsi="仿宋_GB2312" w:cs="仿宋_GB2312"/>
                    <w:color w:val="auto"/>
                    <w:kern w:val="0"/>
                    <w:sz w:val="24"/>
                    <w:szCs w:val="24"/>
                    <w:highlight w:val="none"/>
                    <w:lang w:val="en-US" w:eastAsia="zh-CN" w:bidi="ar"/>
                  </w:rPr>
                </w:rPrChange>
              </w:rPr>
              <w:t>肇庆</w:t>
            </w:r>
            <w:r>
              <w:rPr>
                <w:rFonts w:hint="default" w:ascii="Times New Roman" w:hAnsi="Times New Roman" w:cs="Times New Roman"/>
                <w:color w:val="auto"/>
                <w:kern w:val="0"/>
                <w:sz w:val="24"/>
                <w:szCs w:val="24"/>
                <w:highlight w:val="none"/>
                <w:lang w:bidi="ar"/>
                <w:rPrChange w:id="537" w:author="冯木林" w:date="2025-01-06T15:49:01Z">
                  <w:rPr>
                    <w:rFonts w:hint="eastAsia" w:ascii="仿宋_GB2312" w:hAnsi="仿宋_GB2312" w:cs="仿宋_GB2312"/>
                    <w:color w:val="auto"/>
                    <w:kern w:val="0"/>
                    <w:sz w:val="24"/>
                    <w:szCs w:val="24"/>
                    <w:highlight w:val="none"/>
                    <w:lang w:bidi="ar"/>
                  </w:rPr>
                </w:rPrChange>
              </w:rPr>
              <w:t>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96CB8">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538"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070B45B8">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70A6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539"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40" w:author="冯木林" w:date="2025-01-06T15:49:01Z">
                  <w:rPr>
                    <w:rFonts w:hint="eastAsia" w:ascii="仿宋_GB2312" w:hAnsi="仿宋_GB2312" w:cs="仿宋_GB2312"/>
                    <w:color w:val="auto"/>
                    <w:kern w:val="0"/>
                    <w:sz w:val="24"/>
                    <w:szCs w:val="24"/>
                    <w:highlight w:val="none"/>
                    <w:lang w:val="en-US" w:eastAsia="zh-CN" w:bidi="ar"/>
                  </w:rPr>
                </w:rPrChange>
              </w:rPr>
              <w:t>53</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17C9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4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42" w:author="冯木林" w:date="2025-01-06T15:49:01Z">
                  <w:rPr>
                    <w:rFonts w:hint="eastAsia" w:ascii="仿宋_GB2312" w:hAnsi="仿宋_GB2312" w:cs="仿宋_GB2312"/>
                    <w:color w:val="auto"/>
                    <w:kern w:val="0"/>
                    <w:sz w:val="24"/>
                    <w:szCs w:val="24"/>
                    <w:highlight w:val="none"/>
                    <w:lang w:bidi="ar"/>
                  </w:rPr>
                </w:rPrChange>
              </w:rPr>
              <w:t>肇庆港德庆港区九市作业区码头工程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BC11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4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44" w:author="冯木林" w:date="2025-01-06T15:49:01Z">
                  <w:rPr>
                    <w:rFonts w:hint="eastAsia" w:ascii="仿宋_GB2312" w:hAnsi="仿宋_GB2312" w:cs="仿宋_GB2312"/>
                    <w:color w:val="auto"/>
                    <w:kern w:val="0"/>
                    <w:sz w:val="24"/>
                    <w:szCs w:val="24"/>
                    <w:highlight w:val="none"/>
                    <w:lang w:bidi="ar"/>
                  </w:rPr>
                </w:rPrChange>
              </w:rPr>
              <w:t>肇庆交投康城港务有限公司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43C2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4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46" w:author="冯木林" w:date="2025-01-06T15:49:01Z">
                  <w:rPr>
                    <w:rFonts w:hint="eastAsia" w:ascii="仿宋_GB2312" w:hAnsi="仿宋_GB2312" w:cs="仿宋_GB2312"/>
                    <w:color w:val="auto"/>
                    <w:kern w:val="0"/>
                    <w:sz w:val="24"/>
                    <w:szCs w:val="24"/>
                    <w:highlight w:val="none"/>
                    <w:lang w:val="en-US" w:eastAsia="zh-CN" w:bidi="ar"/>
                  </w:rPr>
                </w:rPrChange>
              </w:rPr>
              <w:t>肇庆</w:t>
            </w:r>
            <w:r>
              <w:rPr>
                <w:rFonts w:hint="default" w:ascii="Times New Roman" w:hAnsi="Times New Roman" w:cs="Times New Roman"/>
                <w:color w:val="auto"/>
                <w:kern w:val="0"/>
                <w:sz w:val="24"/>
                <w:szCs w:val="24"/>
                <w:highlight w:val="none"/>
                <w:lang w:bidi="ar"/>
                <w:rPrChange w:id="547" w:author="冯木林" w:date="2025-01-06T15:49:01Z">
                  <w:rPr>
                    <w:rFonts w:hint="eastAsia" w:ascii="仿宋_GB2312" w:hAnsi="仿宋_GB2312" w:cs="仿宋_GB2312"/>
                    <w:color w:val="auto"/>
                    <w:kern w:val="0"/>
                    <w:sz w:val="24"/>
                    <w:szCs w:val="24"/>
                    <w:highlight w:val="none"/>
                    <w:lang w:bidi="ar"/>
                  </w:rPr>
                </w:rPrChange>
              </w:rPr>
              <w:t>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4CDE8">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548"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0DC5141E">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8501C">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549"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50" w:author="冯木林" w:date="2025-01-06T15:49:01Z">
                  <w:rPr>
                    <w:rFonts w:hint="eastAsia" w:ascii="仿宋_GB2312" w:hAnsi="仿宋_GB2312" w:cs="仿宋_GB2312"/>
                    <w:color w:val="auto"/>
                    <w:kern w:val="0"/>
                    <w:sz w:val="24"/>
                    <w:szCs w:val="24"/>
                    <w:highlight w:val="none"/>
                    <w:lang w:val="en-US" w:eastAsia="zh-CN" w:bidi="ar"/>
                  </w:rPr>
                </w:rPrChange>
              </w:rPr>
              <w:t>54</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D7D1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5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52" w:author="冯木林" w:date="2025-01-06T15:49:01Z">
                  <w:rPr>
                    <w:rFonts w:hint="eastAsia" w:ascii="仿宋_GB2312" w:hAnsi="仿宋_GB2312" w:cs="仿宋_GB2312"/>
                    <w:color w:val="auto"/>
                    <w:kern w:val="0"/>
                    <w:sz w:val="24"/>
                    <w:szCs w:val="24"/>
                    <w:highlight w:val="none"/>
                    <w:lang w:bidi="ar"/>
                  </w:rPr>
                </w:rPrChange>
              </w:rPr>
              <w:t>肇庆港德庆港区悦城通用码头工程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B103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5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54" w:author="冯木林" w:date="2025-01-06T15:49:01Z">
                  <w:rPr>
                    <w:rFonts w:hint="eastAsia" w:ascii="仿宋_GB2312" w:hAnsi="仿宋_GB2312" w:cs="仿宋_GB2312"/>
                    <w:color w:val="auto"/>
                    <w:kern w:val="0"/>
                    <w:sz w:val="24"/>
                    <w:szCs w:val="24"/>
                    <w:highlight w:val="none"/>
                    <w:lang w:bidi="ar"/>
                  </w:rPr>
                </w:rPrChange>
              </w:rPr>
              <w:t>肇庆交投康城港务有限公司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EE1A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5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56" w:author="冯木林" w:date="2025-01-06T15:49:01Z">
                  <w:rPr>
                    <w:rFonts w:hint="eastAsia" w:ascii="仿宋_GB2312" w:hAnsi="仿宋_GB2312" w:cs="仿宋_GB2312"/>
                    <w:color w:val="auto"/>
                    <w:kern w:val="0"/>
                    <w:sz w:val="24"/>
                    <w:szCs w:val="24"/>
                    <w:highlight w:val="none"/>
                    <w:lang w:val="en-US" w:eastAsia="zh-CN" w:bidi="ar"/>
                  </w:rPr>
                </w:rPrChange>
              </w:rPr>
              <w:t>肇庆</w:t>
            </w:r>
            <w:r>
              <w:rPr>
                <w:rFonts w:hint="default" w:ascii="Times New Roman" w:hAnsi="Times New Roman" w:cs="Times New Roman"/>
                <w:color w:val="auto"/>
                <w:kern w:val="0"/>
                <w:sz w:val="24"/>
                <w:szCs w:val="24"/>
                <w:highlight w:val="none"/>
                <w:lang w:bidi="ar"/>
                <w:rPrChange w:id="557" w:author="冯木林" w:date="2025-01-06T15:49:01Z">
                  <w:rPr>
                    <w:rFonts w:hint="eastAsia" w:ascii="仿宋_GB2312" w:hAnsi="仿宋_GB2312" w:cs="仿宋_GB2312"/>
                    <w:color w:val="auto"/>
                    <w:kern w:val="0"/>
                    <w:sz w:val="24"/>
                    <w:szCs w:val="24"/>
                    <w:highlight w:val="none"/>
                    <w:lang w:bidi="ar"/>
                  </w:rPr>
                </w:rPrChange>
              </w:rPr>
              <w:t>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D448A">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558"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551652D2">
        <w:tblPrEx>
          <w:tblCellMar>
            <w:top w:w="15" w:type="dxa"/>
            <w:left w:w="15" w:type="dxa"/>
            <w:bottom w:w="15" w:type="dxa"/>
            <w:right w:w="15" w:type="dxa"/>
          </w:tblCellMar>
        </w:tblPrEx>
        <w:trPr>
          <w:trHeight w:val="896"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4ECFB">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55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60" w:author="冯木林" w:date="2025-01-06T15:49:01Z">
                  <w:rPr>
                    <w:rFonts w:hint="eastAsia" w:ascii="仿宋_GB2312" w:hAnsi="仿宋_GB2312" w:cs="仿宋_GB2312"/>
                    <w:color w:val="auto"/>
                    <w:kern w:val="0"/>
                    <w:sz w:val="24"/>
                    <w:szCs w:val="24"/>
                    <w:highlight w:val="none"/>
                    <w:lang w:val="en-US" w:eastAsia="zh-CN" w:bidi="ar"/>
                  </w:rPr>
                </w:rPrChange>
              </w:rPr>
              <w:t>55</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52C0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6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62" w:author="冯木林" w:date="2025-01-06T15:49:01Z">
                  <w:rPr>
                    <w:rFonts w:hint="eastAsia" w:ascii="仿宋_GB2312" w:hAnsi="仿宋_GB2312" w:cs="仿宋_GB2312"/>
                    <w:color w:val="auto"/>
                    <w:kern w:val="0"/>
                    <w:sz w:val="24"/>
                    <w:szCs w:val="24"/>
                    <w:highlight w:val="none"/>
                    <w:lang w:bidi="ar"/>
                  </w:rPr>
                </w:rPrChange>
              </w:rPr>
              <w:t>肇庆港高要港区金岗作业区一期工程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E9CD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6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64" w:author="冯木林" w:date="2025-01-06T15:49:01Z">
                  <w:rPr>
                    <w:rFonts w:hint="eastAsia" w:ascii="仿宋_GB2312" w:hAnsi="仿宋_GB2312" w:cs="仿宋_GB2312"/>
                    <w:color w:val="auto"/>
                    <w:kern w:val="0"/>
                    <w:sz w:val="24"/>
                    <w:szCs w:val="24"/>
                    <w:highlight w:val="none"/>
                    <w:lang w:bidi="ar"/>
                  </w:rPr>
                </w:rPrChange>
              </w:rPr>
              <w:t>肇庆市高要金岸港务有限公司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53ED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6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66" w:author="冯木林" w:date="2025-01-06T15:49:01Z">
                  <w:rPr>
                    <w:rFonts w:hint="eastAsia" w:ascii="仿宋_GB2312" w:hAnsi="仿宋_GB2312" w:cs="仿宋_GB2312"/>
                    <w:color w:val="auto"/>
                    <w:kern w:val="0"/>
                    <w:sz w:val="24"/>
                    <w:szCs w:val="24"/>
                    <w:highlight w:val="none"/>
                    <w:lang w:val="en-US" w:eastAsia="zh-CN" w:bidi="ar"/>
                  </w:rPr>
                </w:rPrChange>
              </w:rPr>
              <w:t>肇庆</w:t>
            </w:r>
            <w:r>
              <w:rPr>
                <w:rFonts w:hint="default" w:ascii="Times New Roman" w:hAnsi="Times New Roman" w:cs="Times New Roman"/>
                <w:color w:val="auto"/>
                <w:kern w:val="0"/>
                <w:sz w:val="24"/>
                <w:szCs w:val="24"/>
                <w:highlight w:val="none"/>
                <w:lang w:bidi="ar"/>
                <w:rPrChange w:id="567" w:author="冯木林" w:date="2025-01-06T15:49:01Z">
                  <w:rPr>
                    <w:rFonts w:hint="eastAsia" w:ascii="仿宋_GB2312" w:hAnsi="仿宋_GB2312" w:cs="仿宋_GB2312"/>
                    <w:color w:val="auto"/>
                    <w:kern w:val="0"/>
                    <w:sz w:val="24"/>
                    <w:szCs w:val="24"/>
                    <w:highlight w:val="none"/>
                    <w:lang w:bidi="ar"/>
                  </w:rPr>
                </w:rPrChange>
              </w:rPr>
              <w:t>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32E37">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kern w:val="2"/>
                <w:sz w:val="24"/>
                <w:szCs w:val="24"/>
                <w:highlight w:val="none"/>
                <w:lang w:val="en-US" w:eastAsia="zh-CN" w:bidi="ar-SA"/>
                <w:rPrChange w:id="568" w:author="冯木林" w:date="2025-01-06T15:49:01Z">
                  <w:rPr>
                    <w:rFonts w:hint="eastAsia" w:ascii="仿宋_GB2312" w:hAnsi="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569" w:author="冯木林" w:date="2025-01-06T15:49:01Z">
                  <w:rPr>
                    <w:rFonts w:hint="eastAsia" w:ascii="仿宋_GB2312" w:hAnsi="仿宋_GB2312" w:cs="仿宋_GB2312"/>
                    <w:color w:val="auto"/>
                    <w:kern w:val="2"/>
                    <w:sz w:val="24"/>
                    <w:szCs w:val="24"/>
                    <w:highlight w:val="none"/>
                    <w:lang w:val="en-US" w:eastAsia="zh-CN" w:bidi="ar-SA"/>
                  </w:rPr>
                </w:rPrChange>
              </w:rPr>
              <w:t>仅评</w:t>
            </w:r>
          </w:p>
          <w:p w14:paraId="40B2762C">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570"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571" w:author="冯木林" w:date="2025-01-06T15:49:01Z">
                  <w:rPr>
                    <w:rFonts w:hint="eastAsia" w:ascii="仿宋_GB2312" w:hAnsi="仿宋_GB2312" w:cs="仿宋_GB2312"/>
                    <w:color w:val="auto"/>
                    <w:kern w:val="2"/>
                    <w:sz w:val="24"/>
                    <w:szCs w:val="24"/>
                    <w:highlight w:val="none"/>
                    <w:lang w:val="en-US" w:eastAsia="zh-CN" w:bidi="ar-SA"/>
                  </w:rPr>
                </w:rPrChange>
              </w:rPr>
              <w:t>设计</w:t>
            </w:r>
          </w:p>
        </w:tc>
      </w:tr>
      <w:tr w14:paraId="41E93B02">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6A69D">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572"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73" w:author="冯木林" w:date="2025-01-06T15:49:01Z">
                  <w:rPr>
                    <w:rFonts w:hint="eastAsia" w:ascii="仿宋_GB2312" w:hAnsi="仿宋_GB2312" w:cs="仿宋_GB2312"/>
                    <w:color w:val="auto"/>
                    <w:kern w:val="0"/>
                    <w:sz w:val="24"/>
                    <w:szCs w:val="24"/>
                    <w:highlight w:val="none"/>
                    <w:lang w:val="en-US" w:eastAsia="zh-CN" w:bidi="ar"/>
                  </w:rPr>
                </w:rPrChange>
              </w:rPr>
              <w:t>56</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ED21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7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575"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清远港清远港区飞来峡作业区公用码头一期工程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1E551">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7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577"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清远港飞来峡港务有限公司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2629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7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79" w:author="冯木林" w:date="2025-01-06T15:49:01Z">
                  <w:rPr>
                    <w:rFonts w:hint="eastAsia" w:ascii="仿宋_GB2312" w:hAnsi="仿宋_GB2312" w:cs="仿宋_GB2312"/>
                    <w:color w:val="auto"/>
                    <w:kern w:val="0"/>
                    <w:sz w:val="24"/>
                    <w:szCs w:val="24"/>
                    <w:highlight w:val="none"/>
                    <w:lang w:val="en-US" w:eastAsia="zh-CN" w:bidi="ar"/>
                  </w:rPr>
                </w:rPrChange>
              </w:rPr>
              <w:t>清远</w:t>
            </w:r>
            <w:r>
              <w:rPr>
                <w:rFonts w:hint="default" w:ascii="Times New Roman" w:hAnsi="Times New Roman" w:cs="Times New Roman"/>
                <w:color w:val="auto"/>
                <w:kern w:val="0"/>
                <w:sz w:val="24"/>
                <w:szCs w:val="24"/>
                <w:highlight w:val="none"/>
                <w:lang w:bidi="ar"/>
                <w:rPrChange w:id="580" w:author="冯木林" w:date="2025-01-06T15:49:01Z">
                  <w:rPr>
                    <w:rFonts w:hint="eastAsia" w:ascii="仿宋_GB2312" w:hAnsi="仿宋_GB2312" w:cs="仿宋_GB2312"/>
                    <w:color w:val="auto"/>
                    <w:kern w:val="0"/>
                    <w:sz w:val="24"/>
                    <w:szCs w:val="24"/>
                    <w:highlight w:val="none"/>
                    <w:lang w:bidi="ar"/>
                  </w:rPr>
                </w:rPrChange>
              </w:rPr>
              <w:t>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E9704">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581"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3C5C3337">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29F75">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582"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83" w:author="冯木林" w:date="2025-01-06T15:49:01Z">
                  <w:rPr>
                    <w:rFonts w:hint="eastAsia" w:ascii="仿宋_GB2312" w:hAnsi="仿宋_GB2312" w:cs="仿宋_GB2312"/>
                    <w:color w:val="auto"/>
                    <w:kern w:val="0"/>
                    <w:sz w:val="24"/>
                    <w:szCs w:val="24"/>
                    <w:highlight w:val="none"/>
                    <w:lang w:val="en-US" w:eastAsia="zh-CN" w:bidi="ar"/>
                  </w:rPr>
                </w:rPrChange>
              </w:rPr>
              <w:t>57</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6995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8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585"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清远旅游客运码头建设项目（南岸主码头）</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ABF80">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8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587"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清远市旅游投资集团有限公司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F23A7">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8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89" w:author="冯木林" w:date="2025-01-06T15:49:01Z">
                  <w:rPr>
                    <w:rFonts w:hint="eastAsia" w:ascii="仿宋_GB2312" w:hAnsi="仿宋_GB2312" w:cs="仿宋_GB2312"/>
                    <w:color w:val="auto"/>
                    <w:kern w:val="0"/>
                    <w:sz w:val="24"/>
                    <w:szCs w:val="24"/>
                    <w:highlight w:val="none"/>
                    <w:lang w:val="en-US" w:eastAsia="zh-CN" w:bidi="ar"/>
                  </w:rPr>
                </w:rPrChange>
              </w:rPr>
              <w:t>清远</w:t>
            </w:r>
            <w:r>
              <w:rPr>
                <w:rFonts w:hint="default" w:ascii="Times New Roman" w:hAnsi="Times New Roman" w:cs="Times New Roman"/>
                <w:color w:val="auto"/>
                <w:kern w:val="0"/>
                <w:sz w:val="24"/>
                <w:szCs w:val="24"/>
                <w:highlight w:val="none"/>
                <w:lang w:bidi="ar"/>
                <w:rPrChange w:id="590" w:author="冯木林" w:date="2025-01-06T15:49:01Z">
                  <w:rPr>
                    <w:rFonts w:hint="eastAsia" w:ascii="仿宋_GB2312" w:hAnsi="仿宋_GB2312" w:cs="仿宋_GB2312"/>
                    <w:color w:val="auto"/>
                    <w:kern w:val="0"/>
                    <w:sz w:val="24"/>
                    <w:szCs w:val="24"/>
                    <w:highlight w:val="none"/>
                    <w:lang w:bidi="ar"/>
                  </w:rPr>
                </w:rPrChange>
              </w:rPr>
              <w:t>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F6CCE">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591"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068C71AE">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B9757">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592"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593" w:author="冯木林" w:date="2025-01-06T15:49:01Z">
                  <w:rPr>
                    <w:rFonts w:hint="eastAsia" w:ascii="仿宋_GB2312" w:hAnsi="仿宋_GB2312" w:cs="仿宋_GB2312"/>
                    <w:color w:val="auto"/>
                    <w:kern w:val="0"/>
                    <w:sz w:val="24"/>
                    <w:szCs w:val="24"/>
                    <w:highlight w:val="none"/>
                    <w:lang w:val="en-US" w:eastAsia="zh-CN" w:bidi="ar"/>
                  </w:rPr>
                </w:rPrChange>
              </w:rPr>
              <w:t>58</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CC5F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9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95" w:author="冯木林" w:date="2025-01-06T15:49:01Z">
                  <w:rPr>
                    <w:rFonts w:hint="eastAsia" w:ascii="仿宋_GB2312" w:hAnsi="仿宋_GB2312" w:cs="仿宋_GB2312"/>
                    <w:color w:val="auto"/>
                    <w:kern w:val="0"/>
                    <w:sz w:val="24"/>
                    <w:szCs w:val="24"/>
                    <w:highlight w:val="none"/>
                    <w:lang w:bidi="ar"/>
                  </w:rPr>
                </w:rPrChange>
              </w:rPr>
              <w:t>潮州华瀛液化天然气接收站项目配套码头工程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C6AA0">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9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97" w:author="冯木林" w:date="2025-01-06T15:49:01Z">
                  <w:rPr>
                    <w:rFonts w:hint="eastAsia" w:ascii="仿宋_GB2312" w:hAnsi="仿宋_GB2312" w:cs="仿宋_GB2312"/>
                    <w:color w:val="auto"/>
                    <w:kern w:val="0"/>
                    <w:sz w:val="24"/>
                    <w:szCs w:val="24"/>
                    <w:highlight w:val="none"/>
                    <w:lang w:bidi="ar"/>
                  </w:rPr>
                </w:rPrChange>
              </w:rPr>
              <w:t>潮州华瀛天然气股份有限公司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2BC0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59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599" w:author="冯木林" w:date="2025-01-06T15:49:01Z">
                  <w:rPr>
                    <w:rFonts w:hint="eastAsia" w:ascii="仿宋_GB2312" w:hAnsi="仿宋_GB2312" w:cs="仿宋_GB2312"/>
                    <w:color w:val="auto"/>
                    <w:kern w:val="0"/>
                    <w:sz w:val="24"/>
                    <w:szCs w:val="24"/>
                    <w:highlight w:val="none"/>
                    <w:lang w:bidi="ar"/>
                  </w:rPr>
                </w:rPrChange>
              </w:rPr>
              <w:t>潮州市交通运输局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8AD5C">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600"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p>
        </w:tc>
      </w:tr>
      <w:tr w14:paraId="34CCEEDD">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F86E3">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60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602" w:author="冯木林" w:date="2025-01-06T15:49:01Z">
                  <w:rPr>
                    <w:rFonts w:hint="eastAsia" w:ascii="仿宋_GB2312" w:hAnsi="仿宋_GB2312" w:cs="仿宋_GB2312"/>
                    <w:color w:val="auto"/>
                    <w:kern w:val="0"/>
                    <w:sz w:val="24"/>
                    <w:szCs w:val="24"/>
                    <w:highlight w:val="none"/>
                    <w:lang w:val="en-US" w:eastAsia="zh-CN" w:bidi="ar"/>
                  </w:rPr>
                </w:rPrChange>
              </w:rPr>
              <w:t>59</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0AFA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603"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604" w:author="冯木林" w:date="2025-01-06T15:49:01Z">
                  <w:rPr>
                    <w:rFonts w:hint="eastAsia" w:ascii="仿宋_GB2312" w:hAnsi="仿宋_GB2312" w:cs="仿宋_GB2312"/>
                    <w:color w:val="auto"/>
                    <w:kern w:val="0"/>
                    <w:sz w:val="24"/>
                    <w:szCs w:val="24"/>
                    <w:highlight w:val="none"/>
                    <w:lang w:bidi="ar"/>
                  </w:rPr>
                </w:rPrChange>
              </w:rPr>
              <w:t>潮州港金狮湾港区华丰中天液化石油气码头升级改造工程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EBDA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605"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606" w:author="冯木林" w:date="2025-01-06T15:49:01Z">
                  <w:rPr>
                    <w:rFonts w:hint="eastAsia" w:ascii="仿宋_GB2312" w:hAnsi="仿宋_GB2312" w:cs="仿宋_GB2312"/>
                    <w:color w:val="auto"/>
                    <w:kern w:val="0"/>
                    <w:sz w:val="24"/>
                    <w:szCs w:val="24"/>
                    <w:highlight w:val="none"/>
                    <w:lang w:bidi="ar"/>
                  </w:rPr>
                </w:rPrChange>
              </w:rPr>
              <w:t>广东华丰中天液化天然气有限公司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903F">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607"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608" w:author="冯木林" w:date="2025-01-06T15:49:01Z">
                  <w:rPr>
                    <w:rFonts w:hint="eastAsia" w:ascii="仿宋_GB2312" w:hAnsi="仿宋_GB2312" w:cs="仿宋_GB2312"/>
                    <w:color w:val="auto"/>
                    <w:kern w:val="0"/>
                    <w:sz w:val="24"/>
                    <w:szCs w:val="24"/>
                    <w:highlight w:val="none"/>
                    <w:lang w:bidi="ar"/>
                  </w:rPr>
                </w:rPrChange>
              </w:rPr>
              <w:t>潮州市交通运输局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A7D30">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609"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p>
        </w:tc>
      </w:tr>
      <w:tr w14:paraId="37DA955E">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84B59">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61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611" w:author="冯木林" w:date="2025-01-06T15:49:01Z">
                  <w:rPr>
                    <w:rFonts w:hint="eastAsia" w:ascii="仿宋_GB2312" w:hAnsi="仿宋_GB2312" w:cs="仿宋_GB2312"/>
                    <w:color w:val="auto"/>
                    <w:kern w:val="0"/>
                    <w:sz w:val="24"/>
                    <w:szCs w:val="24"/>
                    <w:highlight w:val="none"/>
                    <w:lang w:val="en-US" w:eastAsia="zh-CN" w:bidi="ar"/>
                  </w:rPr>
                </w:rPrChange>
              </w:rPr>
              <w:t>60</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F1522">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612"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613" w:author="冯木林" w:date="2025-01-06T15:49:01Z">
                  <w:rPr>
                    <w:rFonts w:hint="eastAsia" w:ascii="仿宋_GB2312" w:hAnsi="仿宋_GB2312" w:cs="仿宋_GB2312"/>
                    <w:color w:val="auto"/>
                    <w:kern w:val="0"/>
                    <w:sz w:val="24"/>
                    <w:szCs w:val="24"/>
                    <w:highlight w:val="none"/>
                    <w:lang w:bidi="ar"/>
                  </w:rPr>
                </w:rPrChange>
              </w:rPr>
              <w:t>潮州港金狮湾港区潮州亚太燃油仓储有限公司公共通用码头配送基地项目工程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0E31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614"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615" w:author="冯木林" w:date="2025-01-06T15:49:01Z">
                  <w:rPr>
                    <w:rFonts w:hint="eastAsia" w:ascii="仿宋_GB2312" w:hAnsi="仿宋_GB2312" w:cs="仿宋_GB2312"/>
                    <w:color w:val="auto"/>
                    <w:kern w:val="0"/>
                    <w:sz w:val="24"/>
                    <w:szCs w:val="24"/>
                    <w:highlight w:val="none"/>
                    <w:lang w:bidi="ar"/>
                  </w:rPr>
                </w:rPrChange>
              </w:rPr>
              <w:t>潮州亚太燃油仓储有限公司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FCA40">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616"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617" w:author="冯木林" w:date="2025-01-06T15:49:01Z">
                  <w:rPr>
                    <w:rFonts w:hint="eastAsia" w:ascii="仿宋_GB2312" w:hAnsi="仿宋_GB2312" w:cs="仿宋_GB2312"/>
                    <w:color w:val="auto"/>
                    <w:kern w:val="0"/>
                    <w:sz w:val="24"/>
                    <w:szCs w:val="24"/>
                    <w:highlight w:val="none"/>
                    <w:lang w:bidi="ar"/>
                  </w:rPr>
                </w:rPrChange>
              </w:rPr>
              <w:t>潮州市交通运输局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B4946">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i/>
                <w:iCs/>
                <w:color w:val="auto"/>
                <w:kern w:val="2"/>
                <w:sz w:val="24"/>
                <w:szCs w:val="24"/>
                <w:highlight w:val="none"/>
                <w:lang w:val="en-US" w:eastAsia="zh-CN" w:bidi="ar-SA"/>
                <w:rPrChange w:id="618" w:author="冯木林" w:date="2025-01-06T15:49:01Z">
                  <w:rPr>
                    <w:rFonts w:hint="default" w:ascii="仿宋_GB2312" w:hAnsi="仿宋_GB2312" w:eastAsia="仿宋_GB2312" w:cs="仿宋_GB2312"/>
                    <w:i/>
                    <w:iCs/>
                    <w:color w:val="auto"/>
                    <w:kern w:val="2"/>
                    <w:sz w:val="24"/>
                    <w:szCs w:val="24"/>
                    <w:highlight w:val="none"/>
                    <w:lang w:val="en-US" w:eastAsia="zh-CN" w:bidi="ar-SA"/>
                  </w:rPr>
                </w:rPrChange>
              </w:rPr>
            </w:pPr>
          </w:p>
        </w:tc>
      </w:tr>
      <w:tr w14:paraId="7B779C72">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FF8C0">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619"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620" w:author="冯木林" w:date="2025-01-06T15:49:01Z">
                  <w:rPr>
                    <w:rFonts w:hint="eastAsia" w:ascii="仿宋_GB2312" w:hAnsi="仿宋_GB2312" w:cs="仿宋_GB2312"/>
                    <w:color w:val="auto"/>
                    <w:kern w:val="0"/>
                    <w:sz w:val="24"/>
                    <w:szCs w:val="24"/>
                    <w:highlight w:val="none"/>
                    <w:lang w:val="en-US" w:eastAsia="zh-CN" w:bidi="ar"/>
                  </w:rPr>
                </w:rPrChange>
              </w:rPr>
              <w:t>61</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76F7F">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2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22" w:author="冯木林" w:date="2025-01-06T15:49:01Z">
                  <w:rPr>
                    <w:rFonts w:hint="eastAsia" w:ascii="仿宋_GB2312" w:hAnsi="仿宋_GB2312" w:cs="仿宋_GB2312"/>
                    <w:color w:val="auto"/>
                    <w:kern w:val="0"/>
                    <w:sz w:val="24"/>
                    <w:szCs w:val="24"/>
                    <w:highlight w:val="none"/>
                    <w:lang w:bidi="ar"/>
                  </w:rPr>
                </w:rPrChange>
              </w:rPr>
              <w:t>揭阳港前詹作业区通用码头一期工程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E43A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2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24" w:author="冯木林" w:date="2025-01-06T15:49:01Z">
                  <w:rPr>
                    <w:rFonts w:hint="eastAsia" w:ascii="仿宋_GB2312" w:hAnsi="仿宋_GB2312" w:cs="仿宋_GB2312"/>
                    <w:color w:val="auto"/>
                    <w:kern w:val="0"/>
                    <w:sz w:val="24"/>
                    <w:szCs w:val="24"/>
                    <w:highlight w:val="none"/>
                    <w:lang w:bidi="ar"/>
                  </w:rPr>
                </w:rPrChange>
              </w:rPr>
              <w:t>中电投前詹港电有限公司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AAB87">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2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26" w:author="冯木林" w:date="2025-01-06T15:49:01Z">
                  <w:rPr>
                    <w:rFonts w:hint="eastAsia" w:ascii="仿宋_GB2312" w:hAnsi="仿宋_GB2312" w:cs="仿宋_GB2312"/>
                    <w:color w:val="auto"/>
                    <w:kern w:val="0"/>
                    <w:sz w:val="24"/>
                    <w:szCs w:val="24"/>
                    <w:highlight w:val="none"/>
                    <w:lang w:bidi="ar"/>
                  </w:rPr>
                </w:rPrChange>
              </w:rPr>
              <w:t>揭阳市交通运输局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407DD">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627"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62B89864">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17CA9">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62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629" w:author="冯木林" w:date="2025-01-06T15:49:01Z">
                  <w:rPr>
                    <w:rFonts w:hint="eastAsia" w:ascii="仿宋_GB2312" w:hAnsi="仿宋_GB2312" w:cs="仿宋_GB2312"/>
                    <w:color w:val="auto"/>
                    <w:kern w:val="0"/>
                    <w:sz w:val="24"/>
                    <w:szCs w:val="24"/>
                    <w:highlight w:val="none"/>
                    <w:lang w:val="en-US" w:eastAsia="zh-CN" w:bidi="ar"/>
                  </w:rPr>
                </w:rPrChange>
              </w:rPr>
              <w:t>62</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A0BFF">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3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31" w:author="冯木林" w:date="2025-01-06T15:49:01Z">
                  <w:rPr>
                    <w:rFonts w:hint="eastAsia" w:ascii="仿宋_GB2312" w:hAnsi="仿宋_GB2312" w:cs="仿宋_GB2312"/>
                    <w:color w:val="auto"/>
                    <w:kern w:val="0"/>
                    <w:sz w:val="24"/>
                    <w:szCs w:val="24"/>
                    <w:highlight w:val="none"/>
                    <w:lang w:bidi="ar"/>
                  </w:rPr>
                </w:rPrChange>
              </w:rPr>
              <w:t>揭阳</w:t>
            </w:r>
            <w:r>
              <w:rPr>
                <w:rFonts w:hint="default" w:ascii="Times New Roman" w:hAnsi="Times New Roman" w:cs="Times New Roman"/>
                <w:color w:val="auto"/>
                <w:kern w:val="0"/>
                <w:sz w:val="24"/>
                <w:szCs w:val="24"/>
                <w:highlight w:val="none"/>
                <w:lang w:val="en-US" w:eastAsia="zh-CN" w:bidi="ar"/>
                <w:rPrChange w:id="632" w:author="冯木林" w:date="2025-01-06T15:49:01Z">
                  <w:rPr>
                    <w:rFonts w:hint="eastAsia" w:ascii="仿宋_GB2312" w:hAnsi="仿宋_GB2312" w:cs="仿宋_GB2312"/>
                    <w:color w:val="auto"/>
                    <w:kern w:val="0"/>
                    <w:sz w:val="24"/>
                    <w:szCs w:val="24"/>
                    <w:highlight w:val="none"/>
                    <w:lang w:val="en-US" w:eastAsia="zh-CN" w:bidi="ar"/>
                  </w:rPr>
                </w:rPrChange>
              </w:rPr>
              <w:t>港</w:t>
            </w:r>
            <w:r>
              <w:rPr>
                <w:rFonts w:hint="default" w:ascii="Times New Roman" w:hAnsi="Times New Roman" w:cs="Times New Roman"/>
                <w:color w:val="auto"/>
                <w:kern w:val="0"/>
                <w:sz w:val="24"/>
                <w:szCs w:val="24"/>
                <w:highlight w:val="none"/>
                <w:lang w:bidi="ar"/>
                <w:rPrChange w:id="633" w:author="冯木林" w:date="2025-01-06T15:49:01Z">
                  <w:rPr>
                    <w:rFonts w:hint="eastAsia" w:ascii="仿宋_GB2312" w:hAnsi="仿宋_GB2312" w:cs="仿宋_GB2312"/>
                    <w:color w:val="auto"/>
                    <w:kern w:val="0"/>
                    <w:sz w:val="24"/>
                    <w:szCs w:val="24"/>
                    <w:highlight w:val="none"/>
                    <w:lang w:bidi="ar"/>
                  </w:rPr>
                </w:rPrChange>
              </w:rPr>
              <w:t>大南海东岸公共码头防波堤工程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23E2E">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3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35" w:author="冯木林" w:date="2025-01-06T15:49:01Z">
                  <w:rPr>
                    <w:rFonts w:hint="eastAsia" w:ascii="仿宋_GB2312" w:hAnsi="仿宋_GB2312" w:cs="仿宋_GB2312"/>
                    <w:color w:val="auto"/>
                    <w:kern w:val="0"/>
                    <w:sz w:val="24"/>
                    <w:szCs w:val="24"/>
                    <w:highlight w:val="none"/>
                    <w:lang w:bidi="ar"/>
                  </w:rPr>
                </w:rPrChange>
              </w:rPr>
              <w:t>揭阳大南海石化工业区</w:t>
            </w:r>
            <w:r>
              <w:rPr>
                <w:rFonts w:hint="default" w:ascii="Times New Roman" w:hAnsi="Times New Roman" w:cs="Times New Roman"/>
                <w:color w:val="auto"/>
                <w:kern w:val="0"/>
                <w:sz w:val="24"/>
                <w:szCs w:val="24"/>
                <w:highlight w:val="none"/>
                <w:lang w:val="en-US" w:eastAsia="zh-CN" w:bidi="ar"/>
                <w:rPrChange w:id="636" w:author="冯木林" w:date="2025-01-06T15:49:01Z">
                  <w:rPr>
                    <w:rFonts w:hint="eastAsia" w:ascii="仿宋_GB2312" w:hAnsi="仿宋_GB2312" w:cs="仿宋_GB2312"/>
                    <w:color w:val="auto"/>
                    <w:kern w:val="0"/>
                    <w:sz w:val="24"/>
                    <w:szCs w:val="24"/>
                    <w:highlight w:val="none"/>
                    <w:lang w:val="en-US" w:eastAsia="zh-CN" w:bidi="ar"/>
                  </w:rPr>
                </w:rPrChange>
              </w:rPr>
              <w:t>建设管理局</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825B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3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38" w:author="冯木林" w:date="2025-01-06T15:49:01Z">
                  <w:rPr>
                    <w:rFonts w:hint="eastAsia" w:ascii="仿宋_GB2312" w:hAnsi="仿宋_GB2312" w:cs="仿宋_GB2312"/>
                    <w:color w:val="auto"/>
                    <w:kern w:val="0"/>
                    <w:sz w:val="24"/>
                    <w:szCs w:val="24"/>
                    <w:highlight w:val="none"/>
                    <w:lang w:bidi="ar"/>
                  </w:rPr>
                </w:rPrChange>
              </w:rPr>
              <w:t>揭阳市交通运输局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3CF22">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639"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p>
        </w:tc>
      </w:tr>
      <w:tr w14:paraId="45801D36">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C646D">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640"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641" w:author="冯木林" w:date="2025-01-06T15:49:01Z">
                  <w:rPr>
                    <w:rFonts w:hint="eastAsia" w:ascii="仿宋_GB2312" w:hAnsi="仿宋_GB2312" w:cs="仿宋_GB2312"/>
                    <w:color w:val="auto"/>
                    <w:kern w:val="0"/>
                    <w:sz w:val="24"/>
                    <w:szCs w:val="24"/>
                    <w:highlight w:val="none"/>
                    <w:lang w:val="en-US" w:eastAsia="zh-CN" w:bidi="ar"/>
                  </w:rPr>
                </w:rPrChange>
              </w:rPr>
              <w:t>63</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3A2E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4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43" w:author="冯木林" w:date="2025-01-06T15:49:01Z">
                  <w:rPr>
                    <w:rFonts w:hint="eastAsia" w:ascii="仿宋_GB2312" w:hAnsi="仿宋_GB2312" w:cs="仿宋_GB2312"/>
                    <w:color w:val="auto"/>
                    <w:kern w:val="0"/>
                    <w:sz w:val="24"/>
                    <w:szCs w:val="24"/>
                    <w:highlight w:val="none"/>
                    <w:lang w:bidi="ar"/>
                  </w:rPr>
                </w:rPrChange>
              </w:rPr>
              <w:t>揭阳港大南海东岸公共进港航道工程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BB1A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4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45" w:author="冯木林" w:date="2025-01-06T15:49:01Z">
                  <w:rPr>
                    <w:rFonts w:hint="eastAsia" w:ascii="仿宋_GB2312" w:hAnsi="仿宋_GB2312" w:cs="仿宋_GB2312"/>
                    <w:color w:val="auto"/>
                    <w:kern w:val="0"/>
                    <w:sz w:val="24"/>
                    <w:szCs w:val="24"/>
                    <w:highlight w:val="none"/>
                    <w:lang w:bidi="ar"/>
                  </w:rPr>
                </w:rPrChange>
              </w:rPr>
              <w:t>揭阳大南海石化工业区</w:t>
            </w:r>
            <w:r>
              <w:rPr>
                <w:rFonts w:hint="default" w:ascii="Times New Roman" w:hAnsi="Times New Roman" w:cs="Times New Roman"/>
                <w:color w:val="auto"/>
                <w:kern w:val="0"/>
                <w:sz w:val="24"/>
                <w:szCs w:val="24"/>
                <w:highlight w:val="none"/>
                <w:lang w:val="en-US" w:eastAsia="zh-CN" w:bidi="ar"/>
                <w:rPrChange w:id="646" w:author="冯木林" w:date="2025-01-06T15:49:01Z">
                  <w:rPr>
                    <w:rFonts w:hint="eastAsia" w:ascii="仿宋_GB2312" w:hAnsi="仿宋_GB2312" w:cs="仿宋_GB2312"/>
                    <w:color w:val="auto"/>
                    <w:kern w:val="0"/>
                    <w:sz w:val="24"/>
                    <w:szCs w:val="24"/>
                    <w:highlight w:val="none"/>
                    <w:lang w:val="en-US" w:eastAsia="zh-CN" w:bidi="ar"/>
                  </w:rPr>
                </w:rPrChange>
              </w:rPr>
              <w:t>建设管理局</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992D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47"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48" w:author="冯木林" w:date="2025-01-06T15:49:01Z">
                  <w:rPr>
                    <w:rFonts w:hint="eastAsia" w:ascii="仿宋_GB2312" w:hAnsi="仿宋_GB2312" w:cs="仿宋_GB2312"/>
                    <w:color w:val="auto"/>
                    <w:kern w:val="0"/>
                    <w:sz w:val="24"/>
                    <w:szCs w:val="24"/>
                    <w:highlight w:val="none"/>
                    <w:lang w:bidi="ar"/>
                  </w:rPr>
                </w:rPrChange>
              </w:rPr>
              <w:t>揭阳市交通运输局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3633C">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i/>
                <w:iCs/>
                <w:color w:val="auto"/>
                <w:kern w:val="2"/>
                <w:sz w:val="24"/>
                <w:szCs w:val="24"/>
                <w:highlight w:val="none"/>
                <w:lang w:val="en-US" w:eastAsia="zh-CN" w:bidi="ar-SA"/>
                <w:rPrChange w:id="649" w:author="冯木林" w:date="2025-01-06T15:49:01Z">
                  <w:rPr>
                    <w:rFonts w:hint="default" w:ascii="仿宋_GB2312" w:hAnsi="仿宋_GB2312" w:eastAsia="仿宋_GB2312" w:cs="仿宋_GB2312"/>
                    <w:i/>
                    <w:iCs/>
                    <w:color w:val="auto"/>
                    <w:kern w:val="2"/>
                    <w:sz w:val="24"/>
                    <w:szCs w:val="24"/>
                    <w:highlight w:val="none"/>
                    <w:lang w:val="en-US" w:eastAsia="zh-CN" w:bidi="ar-SA"/>
                  </w:rPr>
                </w:rPrChange>
              </w:rPr>
            </w:pPr>
          </w:p>
        </w:tc>
      </w:tr>
      <w:tr w14:paraId="194830F5">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338BA">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650"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651" w:author="冯木林" w:date="2025-01-06T15:49:01Z">
                  <w:rPr>
                    <w:rFonts w:hint="eastAsia" w:ascii="仿宋_GB2312" w:hAnsi="仿宋_GB2312" w:cs="仿宋_GB2312"/>
                    <w:color w:val="auto"/>
                    <w:kern w:val="0"/>
                    <w:sz w:val="24"/>
                    <w:szCs w:val="24"/>
                    <w:highlight w:val="none"/>
                    <w:lang w:val="en-US" w:eastAsia="zh-CN" w:bidi="ar"/>
                  </w:rPr>
                </w:rPrChange>
              </w:rPr>
              <w:t>64</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AF437">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5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53" w:author="冯木林" w:date="2025-01-06T15:49:01Z">
                  <w:rPr>
                    <w:rFonts w:hint="eastAsia" w:ascii="仿宋_GB2312" w:hAnsi="仿宋_GB2312" w:cs="仿宋_GB2312"/>
                    <w:color w:val="auto"/>
                    <w:kern w:val="0"/>
                    <w:sz w:val="24"/>
                    <w:szCs w:val="24"/>
                    <w:highlight w:val="none"/>
                    <w:lang w:bidi="ar"/>
                  </w:rPr>
                </w:rPrChange>
              </w:rPr>
              <w:t>揭阳港惠来沿海港区南海作业区通用码头工程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B19D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5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655"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揭阳市大南海港务有限公司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D6D7F">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5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57" w:author="冯木林" w:date="2025-01-06T15:49:01Z">
                  <w:rPr>
                    <w:rFonts w:hint="eastAsia" w:ascii="仿宋_GB2312" w:hAnsi="仿宋_GB2312" w:cs="仿宋_GB2312"/>
                    <w:color w:val="auto"/>
                    <w:kern w:val="0"/>
                    <w:sz w:val="24"/>
                    <w:szCs w:val="24"/>
                    <w:highlight w:val="none"/>
                    <w:lang w:bidi="ar"/>
                  </w:rPr>
                </w:rPrChange>
              </w:rPr>
              <w:t>揭阳市交通运输局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613AD">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658"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2F4A28C4">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82B3B">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659"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660" w:author="冯木林" w:date="2025-01-06T15:49:01Z">
                  <w:rPr>
                    <w:rFonts w:hint="eastAsia" w:ascii="仿宋_GB2312" w:hAnsi="仿宋_GB2312" w:cs="仿宋_GB2312"/>
                    <w:color w:val="auto"/>
                    <w:kern w:val="0"/>
                    <w:sz w:val="24"/>
                    <w:szCs w:val="24"/>
                    <w:highlight w:val="none"/>
                    <w:lang w:val="en-US" w:eastAsia="zh-CN" w:bidi="ar"/>
                  </w:rPr>
                </w:rPrChange>
              </w:rPr>
              <w:t>65</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B5B26">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6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662"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揭阳港惠来沿海港区南海作业区液体散货码头工程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FE913">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6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664" w:author="冯木林" w:date="2025-01-06T15:49:01Z">
                  <w:rPr>
                    <w:rFonts w:hint="eastAsia" w:ascii="仿宋_GB2312" w:hAnsi="仿宋_GB2312" w:eastAsia="仿宋_GB2312" w:cs="仿宋_GB2312"/>
                    <w:color w:val="auto"/>
                    <w:kern w:val="0"/>
                    <w:sz w:val="24"/>
                    <w:szCs w:val="24"/>
                    <w:highlight w:val="none"/>
                    <w:lang w:val="en-US" w:eastAsia="zh-CN" w:bidi="ar"/>
                  </w:rPr>
                </w:rPrChange>
              </w:rPr>
              <w:t>揭阳市大南海港务有限公司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E5B9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6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66" w:author="冯木林" w:date="2025-01-06T15:49:01Z">
                  <w:rPr>
                    <w:rFonts w:hint="eastAsia" w:ascii="仿宋_GB2312" w:hAnsi="仿宋_GB2312" w:cs="仿宋_GB2312"/>
                    <w:color w:val="auto"/>
                    <w:kern w:val="0"/>
                    <w:sz w:val="24"/>
                    <w:szCs w:val="24"/>
                    <w:highlight w:val="none"/>
                    <w:lang w:bidi="ar"/>
                  </w:rPr>
                </w:rPrChange>
              </w:rPr>
              <w:t>揭阳市交通运输局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66C6E">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667"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5722B722">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28164">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668"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669" w:author="冯木林" w:date="2025-01-06T15:49:01Z">
                  <w:rPr>
                    <w:rFonts w:hint="eastAsia" w:ascii="仿宋_GB2312" w:hAnsi="仿宋_GB2312" w:cs="仿宋_GB2312"/>
                    <w:color w:val="auto"/>
                    <w:sz w:val="24"/>
                    <w:szCs w:val="24"/>
                    <w:highlight w:val="none"/>
                    <w:lang w:val="en-US" w:eastAsia="zh-CN"/>
                  </w:rPr>
                </w:rPrChange>
              </w:rPr>
              <w:t>66</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D3FA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7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71" w:author="冯木林" w:date="2025-01-06T15:49:01Z">
                  <w:rPr>
                    <w:rFonts w:hint="eastAsia" w:ascii="仿宋_GB2312" w:hAnsi="仿宋_GB2312" w:cs="仿宋_GB2312"/>
                    <w:color w:val="auto"/>
                    <w:kern w:val="0"/>
                    <w:sz w:val="24"/>
                    <w:szCs w:val="24"/>
                    <w:highlight w:val="none"/>
                    <w:lang w:bidi="ar"/>
                  </w:rPr>
                </w:rPrChange>
              </w:rPr>
              <w:t>揭阳港惠来沿海港区南海作业区LPG码头工程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B650E">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7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kern w:val="0"/>
                <w:sz w:val="24"/>
                <w:szCs w:val="24"/>
                <w:highlight w:val="none"/>
                <w:lang w:bidi="ar"/>
                <w:rPrChange w:id="673" w:author="冯木林" w:date="2025-01-06T15:49:01Z">
                  <w:rPr>
                    <w:rFonts w:hint="eastAsia" w:ascii="仿宋_GB2312" w:hAnsi="仿宋_GB2312" w:cs="仿宋_GB2312"/>
                    <w:kern w:val="0"/>
                    <w:sz w:val="24"/>
                    <w:szCs w:val="24"/>
                    <w:highlight w:val="none"/>
                    <w:lang w:bidi="ar"/>
                  </w:rPr>
                </w:rPrChange>
              </w:rPr>
              <w:t>揭阳广润新能源港务有限公司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D26D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7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75" w:author="冯木林" w:date="2025-01-06T15:49:01Z">
                  <w:rPr>
                    <w:rFonts w:hint="eastAsia" w:ascii="仿宋_GB2312" w:hAnsi="仿宋_GB2312" w:cs="仿宋_GB2312"/>
                    <w:color w:val="auto"/>
                    <w:kern w:val="0"/>
                    <w:sz w:val="24"/>
                    <w:szCs w:val="24"/>
                    <w:highlight w:val="none"/>
                    <w:lang w:bidi="ar"/>
                  </w:rPr>
                </w:rPrChange>
              </w:rPr>
              <w:t>揭阳市交通运输局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E0772">
            <w:pPr>
              <w:keepNext w:val="0"/>
              <w:keepLines w:val="0"/>
              <w:pageBreakBefore w:val="0"/>
              <w:widowControl/>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676"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2F32A094">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8D529">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677"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678" w:author="冯木林" w:date="2025-01-06T15:49:01Z">
                  <w:rPr>
                    <w:rFonts w:hint="eastAsia" w:ascii="仿宋_GB2312" w:hAnsi="仿宋_GB2312" w:cs="仿宋_GB2312"/>
                    <w:color w:val="auto"/>
                    <w:sz w:val="24"/>
                    <w:szCs w:val="24"/>
                    <w:highlight w:val="none"/>
                    <w:lang w:val="en-US" w:eastAsia="zh-CN"/>
                  </w:rPr>
                </w:rPrChange>
              </w:rPr>
              <w:t>67</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19336">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7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680" w:author="冯木林" w:date="2025-01-06T15:49:01Z">
                  <w:rPr>
                    <w:rFonts w:hint="eastAsia" w:ascii="仿宋_GB2312" w:hAnsi="仿宋_GB2312" w:eastAsia="仿宋_GB2312" w:cs="仿宋_GB2312"/>
                    <w:color w:val="auto"/>
                    <w:kern w:val="0"/>
                    <w:sz w:val="24"/>
                    <w:szCs w:val="24"/>
                    <w:highlight w:val="none"/>
                    <w:lang w:val="en-US" w:eastAsia="zh-CN" w:bidi="ar"/>
                  </w:rPr>
                </w:rPrChange>
              </w:rPr>
              <w:t>广东揭阳520万方原油商业储备库建设工程配套码头工程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B6F1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8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82" w:author="冯木林" w:date="2025-01-06T15:49:01Z">
                  <w:rPr>
                    <w:rFonts w:hint="eastAsia" w:ascii="仿宋_GB2312" w:hAnsi="仿宋_GB2312" w:cs="仿宋_GB2312"/>
                    <w:color w:val="auto"/>
                    <w:kern w:val="0"/>
                    <w:sz w:val="24"/>
                    <w:szCs w:val="24"/>
                    <w:highlight w:val="none"/>
                    <w:lang w:bidi="ar"/>
                  </w:rPr>
                </w:rPrChange>
              </w:rPr>
              <w:t>中国石油天然气股份有限公司广东揭阳商业储备油分公司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D79F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8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84" w:author="冯木林" w:date="2025-01-06T15:49:01Z">
                  <w:rPr>
                    <w:rFonts w:hint="eastAsia" w:ascii="仿宋_GB2312" w:hAnsi="仿宋_GB2312" w:cs="仿宋_GB2312"/>
                    <w:color w:val="auto"/>
                    <w:kern w:val="0"/>
                    <w:sz w:val="24"/>
                    <w:szCs w:val="24"/>
                    <w:highlight w:val="none"/>
                    <w:lang w:bidi="ar"/>
                  </w:rPr>
                </w:rPrChange>
              </w:rPr>
              <w:t>揭阳市交通运输局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2C909">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kern w:val="2"/>
                <w:sz w:val="24"/>
                <w:szCs w:val="24"/>
                <w:highlight w:val="none"/>
                <w:lang w:val="en-US" w:eastAsia="zh-CN" w:bidi="ar-SA"/>
                <w:rPrChange w:id="685"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4F8C1EE9">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E3065">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686" w:author="冯木林" w:date="2025-01-06T15:49:01Z">
                  <w:rPr>
                    <w:rFonts w:hint="default"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687" w:author="冯木林" w:date="2025-01-06T15:49:01Z">
                  <w:rPr>
                    <w:rFonts w:hint="eastAsia" w:ascii="仿宋_GB2312" w:hAnsi="仿宋_GB2312" w:cs="仿宋_GB2312"/>
                    <w:color w:val="auto"/>
                    <w:kern w:val="0"/>
                    <w:sz w:val="24"/>
                    <w:szCs w:val="24"/>
                    <w:highlight w:val="none"/>
                    <w:lang w:val="en-US" w:eastAsia="zh-CN" w:bidi="ar"/>
                  </w:rPr>
                </w:rPrChange>
              </w:rPr>
              <w:t>68</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76C5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8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89" w:author="冯木林" w:date="2025-01-06T15:49:01Z">
                  <w:rPr>
                    <w:rFonts w:hint="eastAsia" w:ascii="仿宋_GB2312" w:hAnsi="仿宋_GB2312" w:cs="仿宋_GB2312"/>
                    <w:color w:val="auto"/>
                    <w:kern w:val="0"/>
                    <w:sz w:val="24"/>
                    <w:szCs w:val="24"/>
                    <w:highlight w:val="none"/>
                    <w:lang w:bidi="ar"/>
                  </w:rPr>
                </w:rPrChange>
              </w:rPr>
              <w:t>云浮港南江口港区水瓜口作业区鸿业码头工程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970A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9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91" w:author="冯木林" w:date="2025-01-06T15:49:01Z">
                  <w:rPr>
                    <w:rFonts w:hint="eastAsia" w:ascii="仿宋_GB2312" w:hAnsi="仿宋_GB2312" w:cs="仿宋_GB2312"/>
                    <w:color w:val="auto"/>
                    <w:kern w:val="0"/>
                    <w:sz w:val="24"/>
                    <w:szCs w:val="24"/>
                    <w:highlight w:val="none"/>
                    <w:lang w:bidi="ar"/>
                  </w:rPr>
                </w:rPrChange>
              </w:rPr>
              <w:t>广东鸿业港务有限公司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F780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9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693" w:author="冯木林" w:date="2025-01-06T15:49:01Z">
                  <w:rPr>
                    <w:rFonts w:hint="eastAsia" w:ascii="仿宋_GB2312" w:hAnsi="仿宋_GB2312" w:cs="仿宋_GB2312"/>
                    <w:color w:val="auto"/>
                    <w:kern w:val="0"/>
                    <w:sz w:val="24"/>
                    <w:szCs w:val="24"/>
                    <w:highlight w:val="none"/>
                    <w:lang w:bidi="ar"/>
                  </w:rPr>
                </w:rPrChange>
              </w:rPr>
              <w:t>云浮市交通运输局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40891">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694"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7C3409AF">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F37BC">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695"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696" w:author="冯木林" w:date="2025-01-06T15:49:01Z">
                  <w:rPr>
                    <w:rFonts w:hint="eastAsia" w:ascii="仿宋_GB2312" w:hAnsi="仿宋_GB2312" w:cs="仿宋_GB2312"/>
                    <w:color w:val="auto"/>
                    <w:sz w:val="24"/>
                    <w:szCs w:val="24"/>
                    <w:highlight w:val="none"/>
                    <w:lang w:val="en-US" w:eastAsia="zh-CN"/>
                  </w:rPr>
                </w:rPrChange>
              </w:rPr>
              <w:t>69</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6AA0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9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698" w:author="冯木林" w:date="2025-01-06T15:49:01Z">
                  <w:rPr>
                    <w:rFonts w:hint="default" w:ascii="仿宋_GB2312" w:hAnsi="仿宋_GB2312" w:eastAsia="仿宋_GB2312" w:cs="仿宋_GB2312"/>
                    <w:color w:val="auto"/>
                    <w:kern w:val="0"/>
                    <w:sz w:val="24"/>
                    <w:szCs w:val="24"/>
                    <w:highlight w:val="none"/>
                    <w:lang w:val="en-US" w:eastAsia="zh-CN" w:bidi="ar"/>
                  </w:rPr>
                </w:rPrChange>
              </w:rPr>
              <w:t>云浮港都城港区建城通用码头一期工程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B307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69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color w:val="auto"/>
                <w:kern w:val="0"/>
                <w:sz w:val="24"/>
                <w:szCs w:val="24"/>
                <w:highlight w:val="none"/>
                <w:lang w:val="en-US" w:eastAsia="zh-CN" w:bidi="ar"/>
                <w:rPrChange w:id="700" w:author="冯木林" w:date="2025-01-06T15:49:01Z">
                  <w:rPr>
                    <w:rFonts w:hint="eastAsia" w:ascii="仿宋_GB2312" w:hAnsi="仿宋_GB2312" w:eastAsia="仿宋_GB2312" w:cs="仿宋_GB2312"/>
                    <w:color w:val="auto"/>
                    <w:kern w:val="0"/>
                    <w:sz w:val="24"/>
                    <w:szCs w:val="24"/>
                    <w:highlight w:val="none"/>
                    <w:lang w:val="en-US" w:eastAsia="zh-CN" w:bidi="ar"/>
                  </w:rPr>
                </w:rPrChange>
              </w:rPr>
              <w:t>云浮市郁南建城港务投资有限公司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13DC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70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702" w:author="冯木林" w:date="2025-01-06T15:49:01Z">
                  <w:rPr>
                    <w:rFonts w:hint="eastAsia" w:ascii="仿宋_GB2312" w:hAnsi="仿宋_GB2312" w:cs="仿宋_GB2312"/>
                    <w:color w:val="auto"/>
                    <w:kern w:val="0"/>
                    <w:sz w:val="24"/>
                    <w:szCs w:val="24"/>
                    <w:highlight w:val="none"/>
                    <w:lang w:val="en-US" w:eastAsia="zh-CN" w:bidi="ar"/>
                  </w:rPr>
                </w:rPrChange>
              </w:rPr>
              <w:t>云浮</w:t>
            </w:r>
            <w:r>
              <w:rPr>
                <w:rFonts w:hint="default" w:ascii="Times New Roman" w:hAnsi="Times New Roman" w:cs="Times New Roman"/>
                <w:color w:val="auto"/>
                <w:kern w:val="0"/>
                <w:sz w:val="24"/>
                <w:szCs w:val="24"/>
                <w:highlight w:val="none"/>
                <w:lang w:bidi="ar"/>
                <w:rPrChange w:id="703" w:author="冯木林" w:date="2025-01-06T15:49:01Z">
                  <w:rPr>
                    <w:rFonts w:hint="eastAsia" w:ascii="仿宋_GB2312" w:hAnsi="仿宋_GB2312" w:cs="仿宋_GB2312"/>
                    <w:color w:val="auto"/>
                    <w:kern w:val="0"/>
                    <w:sz w:val="24"/>
                    <w:szCs w:val="24"/>
                    <w:highlight w:val="none"/>
                    <w:lang w:bidi="ar"/>
                  </w:rPr>
                </w:rPrChange>
              </w:rPr>
              <w:t>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1BA53">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kern w:val="2"/>
                <w:sz w:val="24"/>
                <w:szCs w:val="24"/>
                <w:highlight w:val="none"/>
                <w:lang w:val="en-US" w:eastAsia="zh-CN" w:bidi="ar-SA"/>
                <w:rPrChange w:id="704" w:author="冯木林" w:date="2025-01-06T15:49:01Z">
                  <w:rPr>
                    <w:rFonts w:hint="eastAsia" w:ascii="仿宋_GB2312" w:hAnsi="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705" w:author="冯木林" w:date="2025-01-06T15:49:01Z">
                  <w:rPr>
                    <w:rFonts w:hint="eastAsia" w:ascii="仿宋_GB2312" w:hAnsi="仿宋_GB2312" w:cs="仿宋_GB2312"/>
                    <w:color w:val="auto"/>
                    <w:kern w:val="2"/>
                    <w:sz w:val="24"/>
                    <w:szCs w:val="24"/>
                    <w:highlight w:val="none"/>
                    <w:lang w:val="en-US" w:eastAsia="zh-CN" w:bidi="ar-SA"/>
                  </w:rPr>
                </w:rPrChange>
              </w:rPr>
              <w:t>仅评</w:t>
            </w:r>
          </w:p>
          <w:p w14:paraId="303D2967">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706"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2"/>
                <w:sz w:val="24"/>
                <w:szCs w:val="24"/>
                <w:highlight w:val="none"/>
                <w:lang w:val="en-US" w:eastAsia="zh-CN" w:bidi="ar-SA"/>
                <w:rPrChange w:id="707" w:author="冯木林" w:date="2025-01-06T15:49:01Z">
                  <w:rPr>
                    <w:rFonts w:hint="eastAsia" w:ascii="仿宋_GB2312" w:hAnsi="仿宋_GB2312" w:cs="仿宋_GB2312"/>
                    <w:color w:val="auto"/>
                    <w:kern w:val="2"/>
                    <w:sz w:val="24"/>
                    <w:szCs w:val="24"/>
                    <w:highlight w:val="none"/>
                    <w:lang w:val="en-US" w:eastAsia="zh-CN" w:bidi="ar-SA"/>
                  </w:rPr>
                </w:rPrChange>
              </w:rPr>
              <w:t>设计</w:t>
            </w:r>
          </w:p>
        </w:tc>
      </w:tr>
      <w:tr w14:paraId="2384E04B">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C4FBD">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708"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709" w:author="冯木林" w:date="2025-01-06T15:49:01Z">
                  <w:rPr>
                    <w:rFonts w:hint="eastAsia" w:ascii="仿宋_GB2312" w:hAnsi="仿宋_GB2312" w:cs="仿宋_GB2312"/>
                    <w:color w:val="auto"/>
                    <w:sz w:val="24"/>
                    <w:szCs w:val="24"/>
                    <w:highlight w:val="none"/>
                    <w:lang w:val="en-US" w:eastAsia="zh-CN"/>
                  </w:rPr>
                </w:rPrChange>
              </w:rPr>
              <w:t>70</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A0FDF">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710"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711" w:author="冯木林" w:date="2025-01-06T15:49:01Z">
                  <w:rPr>
                    <w:rFonts w:hint="eastAsia" w:ascii="仿宋_GB2312" w:hAnsi="仿宋_GB2312" w:cs="仿宋_GB2312"/>
                    <w:color w:val="auto"/>
                    <w:kern w:val="0"/>
                    <w:sz w:val="24"/>
                    <w:szCs w:val="24"/>
                    <w:highlight w:val="none"/>
                    <w:lang w:bidi="ar"/>
                  </w:rPr>
                </w:rPrChange>
              </w:rPr>
              <w:t>北江航道扩能升级</w:t>
            </w:r>
            <w:r>
              <w:rPr>
                <w:rFonts w:hint="default" w:ascii="Times New Roman" w:hAnsi="Times New Roman" w:cs="Times New Roman"/>
                <w:color w:val="auto"/>
                <w:kern w:val="0"/>
                <w:sz w:val="24"/>
                <w:szCs w:val="24"/>
                <w:highlight w:val="none"/>
                <w:lang w:val="en-US" w:eastAsia="zh-CN" w:bidi="ar"/>
                <w:rPrChange w:id="712" w:author="冯木林" w:date="2025-01-06T15:49:01Z">
                  <w:rPr>
                    <w:rFonts w:hint="eastAsia" w:ascii="仿宋_GB2312" w:hAnsi="仿宋_GB2312" w:cs="仿宋_GB2312"/>
                    <w:color w:val="auto"/>
                    <w:kern w:val="0"/>
                    <w:sz w:val="24"/>
                    <w:szCs w:val="24"/>
                    <w:highlight w:val="none"/>
                    <w:lang w:val="en-US" w:eastAsia="zh-CN" w:bidi="ar"/>
                  </w:rPr>
                </w:rPrChange>
              </w:rPr>
              <w:t>上延</w:t>
            </w:r>
            <w:r>
              <w:rPr>
                <w:rFonts w:hint="default" w:ascii="Times New Roman" w:hAnsi="Times New Roman" w:cs="Times New Roman"/>
                <w:color w:val="auto"/>
                <w:kern w:val="0"/>
                <w:sz w:val="24"/>
                <w:szCs w:val="24"/>
                <w:highlight w:val="none"/>
                <w:lang w:bidi="ar"/>
                <w:rPrChange w:id="713" w:author="冯木林" w:date="2025-01-06T15:49:01Z">
                  <w:rPr>
                    <w:rFonts w:hint="eastAsia" w:ascii="仿宋_GB2312" w:hAnsi="仿宋_GB2312" w:cs="仿宋_GB2312"/>
                    <w:color w:val="auto"/>
                    <w:kern w:val="0"/>
                    <w:sz w:val="24"/>
                    <w:szCs w:val="24"/>
                    <w:highlight w:val="none"/>
                    <w:lang w:bidi="ar"/>
                  </w:rPr>
                </w:rPrChange>
              </w:rPr>
              <w:t>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B88A6">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714"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715" w:author="冯木林" w:date="2025-01-06T15:49:01Z">
                  <w:rPr>
                    <w:rFonts w:hint="eastAsia" w:ascii="仿宋_GB2312" w:hAnsi="仿宋_GB2312" w:cs="仿宋_GB2312"/>
                    <w:color w:val="auto"/>
                    <w:kern w:val="0"/>
                    <w:sz w:val="24"/>
                    <w:szCs w:val="24"/>
                    <w:highlight w:val="none"/>
                    <w:lang w:bidi="ar"/>
                  </w:rPr>
                </w:rPrChange>
              </w:rPr>
              <w:t>广东省北江航道开发投资有限公司</w:t>
            </w:r>
            <w:r>
              <w:rPr>
                <w:rFonts w:hint="default" w:ascii="Times New Roman" w:hAnsi="Times New Roman" w:cs="Times New Roman"/>
                <w:color w:val="auto"/>
                <w:kern w:val="0"/>
                <w:sz w:val="24"/>
                <w:szCs w:val="24"/>
                <w:highlight w:val="none"/>
                <w:lang w:eastAsia="zh-CN" w:bidi="ar"/>
                <w:rPrChange w:id="716" w:author="冯木林" w:date="2025-01-06T15:49:01Z">
                  <w:rPr>
                    <w:rFonts w:hint="eastAsia" w:ascii="仿宋_GB2312" w:hAnsi="仿宋_GB2312" w:cs="仿宋_GB2312"/>
                    <w:color w:val="auto"/>
                    <w:kern w:val="0"/>
                    <w:sz w:val="24"/>
                    <w:szCs w:val="24"/>
                    <w:highlight w:val="none"/>
                    <w:lang w:eastAsia="zh-CN" w:bidi="ar"/>
                  </w:rPr>
                </w:rPrChange>
              </w:rPr>
              <w:t>（</w:t>
            </w:r>
            <w:r>
              <w:rPr>
                <w:rFonts w:hint="default" w:ascii="Times New Roman" w:hAnsi="Times New Roman" w:cs="Times New Roman"/>
                <w:color w:val="auto"/>
                <w:kern w:val="0"/>
                <w:sz w:val="24"/>
                <w:szCs w:val="24"/>
                <w:highlight w:val="none"/>
                <w:lang w:val="en-US" w:eastAsia="zh-CN" w:bidi="ar"/>
                <w:rPrChange w:id="717" w:author="冯木林" w:date="2025-01-06T15:49:01Z">
                  <w:rPr>
                    <w:rFonts w:hint="eastAsia" w:ascii="仿宋_GB2312" w:hAnsi="仿宋_GB2312" w:cs="仿宋_GB2312"/>
                    <w:color w:val="auto"/>
                    <w:kern w:val="0"/>
                    <w:sz w:val="24"/>
                    <w:szCs w:val="24"/>
                    <w:highlight w:val="none"/>
                    <w:lang w:val="en-US" w:eastAsia="zh-CN" w:bidi="ar"/>
                  </w:rPr>
                </w:rPrChange>
              </w:rPr>
              <w:t>代建单位</w:t>
            </w:r>
            <w:r>
              <w:rPr>
                <w:rFonts w:hint="default" w:ascii="Times New Roman" w:hAnsi="Times New Roman" w:cs="Times New Roman"/>
                <w:color w:val="auto"/>
                <w:kern w:val="0"/>
                <w:sz w:val="24"/>
                <w:szCs w:val="24"/>
                <w:highlight w:val="none"/>
                <w:lang w:eastAsia="zh-CN" w:bidi="ar"/>
                <w:rPrChange w:id="718" w:author="冯木林" w:date="2025-01-06T15:49:01Z">
                  <w:rPr>
                    <w:rFonts w:hint="eastAsia" w:ascii="仿宋_GB2312" w:hAnsi="仿宋_GB2312" w:cs="仿宋_GB2312"/>
                    <w:color w:val="auto"/>
                    <w:kern w:val="0"/>
                    <w:sz w:val="24"/>
                    <w:szCs w:val="24"/>
                    <w:highlight w:val="none"/>
                    <w:lang w:eastAsia="zh-CN" w:bidi="ar"/>
                  </w:rPr>
                </w:rPrChange>
              </w:rPr>
              <w:t>）</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82AB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719"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720" w:author="冯木林" w:date="2025-01-06T15:49:01Z">
                  <w:rPr>
                    <w:rFonts w:hint="eastAsia" w:ascii="仿宋_GB2312" w:hAnsi="仿宋_GB2312" w:cs="仿宋_GB2312"/>
                    <w:color w:val="auto"/>
                    <w:kern w:val="0"/>
                    <w:sz w:val="24"/>
                    <w:szCs w:val="24"/>
                    <w:highlight w:val="none"/>
                    <w:lang w:bidi="ar"/>
                  </w:rPr>
                </w:rPrChange>
              </w:rPr>
              <w:t>省航道事务中心</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3258A">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721"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6ABD3387">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9BA0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722"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723" w:author="冯木林" w:date="2025-01-06T15:49:01Z">
                  <w:rPr>
                    <w:rFonts w:hint="eastAsia" w:ascii="仿宋_GB2312" w:hAnsi="仿宋_GB2312" w:cs="仿宋_GB2312"/>
                    <w:color w:val="auto"/>
                    <w:sz w:val="24"/>
                    <w:szCs w:val="24"/>
                    <w:highlight w:val="none"/>
                    <w:lang w:val="en-US" w:eastAsia="zh-CN"/>
                  </w:rPr>
                </w:rPrChange>
              </w:rPr>
              <w:t>71</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66F5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72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725" w:author="冯木林" w:date="2025-01-06T15:49:01Z">
                  <w:rPr>
                    <w:rFonts w:hint="eastAsia" w:ascii="仿宋_GB2312" w:hAnsi="仿宋_GB2312" w:cs="仿宋_GB2312"/>
                    <w:color w:val="auto"/>
                    <w:kern w:val="0"/>
                    <w:sz w:val="24"/>
                    <w:szCs w:val="24"/>
                    <w:highlight w:val="none"/>
                    <w:lang w:bidi="ar"/>
                  </w:rPr>
                </w:rPrChange>
              </w:rPr>
              <w:t>崖门出海航道二期工程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2F7D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72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727" w:author="冯木林" w:date="2025-01-06T15:49:01Z">
                  <w:rPr>
                    <w:rFonts w:hint="eastAsia" w:ascii="仿宋_GB2312" w:hAnsi="仿宋_GB2312" w:cs="仿宋_GB2312"/>
                    <w:color w:val="auto"/>
                    <w:kern w:val="0"/>
                    <w:sz w:val="24"/>
                    <w:szCs w:val="24"/>
                    <w:highlight w:val="none"/>
                    <w:lang w:bidi="ar"/>
                  </w:rPr>
                </w:rPrChange>
              </w:rPr>
              <w:t>省江门航道事务中心</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CC36B">
            <w:pPr>
              <w:keepNext w:val="0"/>
              <w:keepLines w:val="0"/>
              <w:pageBreakBefore w:val="0"/>
              <w:widowControl w:val="0"/>
              <w:kinsoku/>
              <w:wordWrap/>
              <w:overflowPunct/>
              <w:topLinePunct w:val="0"/>
              <w:autoSpaceDE/>
              <w:autoSpaceDN/>
              <w:bidi w:val="0"/>
              <w:adjustRightInd w:val="0"/>
              <w:snapToGrid w:val="0"/>
              <w:spacing w:line="240" w:lineRule="atLeast"/>
              <w:rPr>
                <w:rFonts w:hint="default" w:ascii="Times New Roman" w:hAnsi="Times New Roman" w:eastAsia="仿宋_GB2312" w:cs="Times New Roman"/>
                <w:color w:val="auto"/>
                <w:kern w:val="0"/>
                <w:sz w:val="24"/>
                <w:szCs w:val="24"/>
                <w:highlight w:val="none"/>
                <w:lang w:val="en-US" w:eastAsia="zh-CN" w:bidi="ar"/>
                <w:rPrChange w:id="72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729" w:author="冯木林" w:date="2025-01-06T15:49:01Z">
                  <w:rPr>
                    <w:rFonts w:hint="eastAsia" w:ascii="仿宋_GB2312" w:hAnsi="仿宋_GB2312" w:cs="仿宋_GB2312"/>
                    <w:color w:val="auto"/>
                    <w:kern w:val="0"/>
                    <w:sz w:val="24"/>
                    <w:szCs w:val="24"/>
                    <w:highlight w:val="none"/>
                    <w:lang w:bidi="ar"/>
                  </w:rPr>
                </w:rPrChange>
              </w:rPr>
              <w:t>省航道事务中心</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8C526">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0"/>
                <w:sz w:val="24"/>
                <w:szCs w:val="24"/>
                <w:highlight w:val="none"/>
                <w:lang w:val="en-US" w:eastAsia="zh-CN" w:bidi="ar"/>
                <w:rPrChange w:id="73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p>
        </w:tc>
      </w:tr>
      <w:tr w14:paraId="6CDEB8F6">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03172">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731"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732" w:author="冯木林" w:date="2025-01-06T15:49:01Z">
                  <w:rPr>
                    <w:rFonts w:hint="eastAsia" w:ascii="仿宋_GB2312" w:hAnsi="仿宋_GB2312" w:cs="仿宋_GB2312"/>
                    <w:color w:val="auto"/>
                    <w:sz w:val="24"/>
                    <w:szCs w:val="24"/>
                    <w:highlight w:val="none"/>
                    <w:lang w:val="en-US" w:eastAsia="zh-CN"/>
                  </w:rPr>
                </w:rPrChange>
              </w:rPr>
              <w:t>72</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44E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73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734" w:author="冯木林" w:date="2025-01-06T15:49:01Z">
                  <w:rPr>
                    <w:rFonts w:hint="eastAsia" w:ascii="仿宋_GB2312" w:hAnsi="仿宋_GB2312" w:cs="仿宋_GB2312"/>
                    <w:color w:val="auto"/>
                    <w:kern w:val="0"/>
                    <w:sz w:val="24"/>
                    <w:szCs w:val="24"/>
                    <w:highlight w:val="none"/>
                    <w:lang w:bidi="ar"/>
                  </w:rPr>
                </w:rPrChange>
              </w:rPr>
              <w:t>矾石水道航道一期工程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FB4A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73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736" w:author="冯木林" w:date="2025-01-06T15:49:01Z">
                  <w:rPr>
                    <w:rFonts w:hint="eastAsia" w:ascii="仿宋_GB2312" w:hAnsi="仿宋_GB2312" w:cs="仿宋_GB2312"/>
                    <w:color w:val="auto"/>
                    <w:kern w:val="0"/>
                    <w:sz w:val="24"/>
                    <w:szCs w:val="24"/>
                    <w:highlight w:val="none"/>
                    <w:lang w:bidi="ar"/>
                  </w:rPr>
                </w:rPrChange>
              </w:rPr>
              <w:t>省深圳航道事务中心</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92140">
            <w:pPr>
              <w:keepNext w:val="0"/>
              <w:keepLines w:val="0"/>
              <w:pageBreakBefore w:val="0"/>
              <w:widowControl w:val="0"/>
              <w:kinsoku/>
              <w:wordWrap/>
              <w:overflowPunct/>
              <w:topLinePunct w:val="0"/>
              <w:autoSpaceDE/>
              <w:autoSpaceDN/>
              <w:bidi w:val="0"/>
              <w:adjustRightInd w:val="0"/>
              <w:snapToGrid w:val="0"/>
              <w:spacing w:line="240" w:lineRule="atLeast"/>
              <w:rPr>
                <w:rFonts w:hint="default" w:ascii="Times New Roman" w:hAnsi="Times New Roman" w:eastAsia="仿宋_GB2312" w:cs="Times New Roman"/>
                <w:color w:val="auto"/>
                <w:kern w:val="0"/>
                <w:sz w:val="24"/>
                <w:szCs w:val="24"/>
                <w:highlight w:val="none"/>
                <w:lang w:val="en-US" w:eastAsia="zh-CN" w:bidi="ar"/>
                <w:rPrChange w:id="73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738" w:author="冯木林" w:date="2025-01-06T15:49:01Z">
                  <w:rPr>
                    <w:rFonts w:hint="eastAsia" w:ascii="仿宋_GB2312" w:hAnsi="仿宋_GB2312" w:cs="仿宋_GB2312"/>
                    <w:color w:val="auto"/>
                    <w:kern w:val="0"/>
                    <w:sz w:val="24"/>
                    <w:szCs w:val="24"/>
                    <w:highlight w:val="none"/>
                    <w:lang w:bidi="ar"/>
                  </w:rPr>
                </w:rPrChange>
              </w:rPr>
              <w:t>省航道事务中心</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B0CFA">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0"/>
                <w:sz w:val="24"/>
                <w:szCs w:val="24"/>
                <w:highlight w:val="none"/>
                <w:lang w:val="en-US" w:eastAsia="zh-CN" w:bidi="ar"/>
                <w:rPrChange w:id="73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p>
        </w:tc>
      </w:tr>
      <w:tr w14:paraId="7B5F1EAF">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2A43E">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740" w:author="冯木林" w:date="2025-01-06T15:49:01Z">
                  <w:rPr>
                    <w:rFonts w:hint="default"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741" w:author="冯木林" w:date="2025-01-06T15:49:01Z">
                  <w:rPr>
                    <w:rFonts w:hint="eastAsia" w:ascii="仿宋_GB2312" w:hAnsi="仿宋_GB2312" w:cs="仿宋_GB2312"/>
                    <w:color w:val="auto"/>
                    <w:sz w:val="24"/>
                    <w:szCs w:val="24"/>
                    <w:highlight w:val="none"/>
                    <w:lang w:val="en-US" w:eastAsia="zh-CN"/>
                  </w:rPr>
                </w:rPrChange>
              </w:rPr>
              <w:t>73</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B1C7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74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743" w:author="冯木林" w:date="2025-01-06T15:49:01Z">
                  <w:rPr>
                    <w:rFonts w:hint="eastAsia" w:ascii="仿宋_GB2312" w:hAnsi="仿宋_GB2312" w:cs="仿宋_GB2312"/>
                    <w:color w:val="auto"/>
                    <w:kern w:val="0"/>
                    <w:sz w:val="24"/>
                    <w:szCs w:val="24"/>
                    <w:highlight w:val="none"/>
                    <w:lang w:val="en-US" w:eastAsia="zh-CN" w:bidi="ar"/>
                  </w:rPr>
                </w:rPrChange>
              </w:rPr>
              <w:t>顺德水道航道扩能升级工程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A65E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74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745" w:author="冯木林" w:date="2025-01-06T15:49:01Z">
                  <w:rPr>
                    <w:rFonts w:hint="eastAsia" w:ascii="仿宋_GB2312" w:hAnsi="仿宋_GB2312" w:cs="仿宋_GB2312"/>
                    <w:color w:val="auto"/>
                    <w:kern w:val="0"/>
                    <w:sz w:val="24"/>
                    <w:szCs w:val="24"/>
                    <w:highlight w:val="none"/>
                    <w:lang w:val="en-US" w:eastAsia="zh-CN" w:bidi="ar"/>
                  </w:rPr>
                </w:rPrChange>
              </w:rPr>
              <w:t>省佛山航道事务中心</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0111C">
            <w:pPr>
              <w:keepNext w:val="0"/>
              <w:keepLines w:val="0"/>
              <w:pageBreakBefore w:val="0"/>
              <w:widowControl w:val="0"/>
              <w:kinsoku/>
              <w:wordWrap/>
              <w:overflowPunct/>
              <w:topLinePunct w:val="0"/>
              <w:autoSpaceDE/>
              <w:autoSpaceDN/>
              <w:bidi w:val="0"/>
              <w:adjustRightInd w:val="0"/>
              <w:snapToGrid w:val="0"/>
              <w:spacing w:line="240" w:lineRule="atLeast"/>
              <w:rPr>
                <w:rFonts w:hint="default" w:ascii="Times New Roman" w:hAnsi="Times New Roman" w:eastAsia="仿宋_GB2312" w:cs="Times New Roman"/>
                <w:color w:val="auto"/>
                <w:kern w:val="0"/>
                <w:sz w:val="24"/>
                <w:szCs w:val="24"/>
                <w:highlight w:val="none"/>
                <w:lang w:val="en-US" w:eastAsia="zh-CN" w:bidi="ar"/>
                <w:rPrChange w:id="74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bidi="ar"/>
                <w:rPrChange w:id="747" w:author="冯木林" w:date="2025-01-06T15:49:01Z">
                  <w:rPr>
                    <w:rFonts w:hint="eastAsia" w:ascii="仿宋_GB2312" w:hAnsi="仿宋_GB2312" w:cs="仿宋_GB2312"/>
                    <w:color w:val="auto"/>
                    <w:kern w:val="0"/>
                    <w:sz w:val="24"/>
                    <w:szCs w:val="24"/>
                    <w:highlight w:val="none"/>
                    <w:lang w:bidi="ar"/>
                  </w:rPr>
                </w:rPrChange>
              </w:rPr>
              <w:t>省航道事务中心</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38DC3">
            <w:pPr>
              <w:rPr>
                <w:highlight w:val="none"/>
              </w:rPr>
            </w:pPr>
          </w:p>
          <w:p w14:paraId="76EDA468">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0"/>
                <w:sz w:val="24"/>
                <w:szCs w:val="24"/>
                <w:highlight w:val="none"/>
                <w:lang w:val="en-US" w:eastAsia="zh-CN" w:bidi="ar"/>
                <w:rPrChange w:id="74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p>
        </w:tc>
      </w:tr>
      <w:tr w14:paraId="15BC501E">
        <w:tblPrEx>
          <w:tblCellMar>
            <w:top w:w="15" w:type="dxa"/>
            <w:left w:w="15" w:type="dxa"/>
            <w:bottom w:w="15" w:type="dxa"/>
            <w:right w:w="15" w:type="dxa"/>
          </w:tblCellMar>
        </w:tblPrEx>
        <w:trPr>
          <w:trHeight w:val="567" w:hRule="atLeast"/>
          <w:jc w:val="center"/>
        </w:trPr>
        <w:tc>
          <w:tcPr>
            <w:tcW w:w="9268" w:type="dxa"/>
            <w:gridSpan w:val="5"/>
            <w:tcBorders>
              <w:top w:val="single" w:color="000000" w:sz="4" w:space="0"/>
              <w:left w:val="single" w:color="000000" w:sz="4" w:space="0"/>
              <w:bottom w:val="single" w:color="000000" w:sz="4" w:space="0"/>
              <w:right w:val="single" w:color="000000" w:sz="4" w:space="0"/>
            </w:tcBorders>
            <w:vAlign w:val="center"/>
          </w:tcPr>
          <w:p w14:paraId="494C1896">
            <w:pPr>
              <w:keepNext w:val="0"/>
              <w:keepLines w:val="0"/>
              <w:pageBreakBefore w:val="0"/>
              <w:widowControl w:val="0"/>
              <w:kinsoku/>
              <w:wordWrap/>
              <w:overflowPunct/>
              <w:topLinePunct w:val="0"/>
              <w:autoSpaceDE/>
              <w:autoSpaceDN/>
              <w:bidi w:val="0"/>
              <w:adjustRightInd w:val="0"/>
              <w:snapToGrid w:val="0"/>
              <w:spacing w:line="240" w:lineRule="atLeast"/>
              <w:rPr>
                <w:rFonts w:hint="default" w:ascii="Times New Roman" w:hAnsi="Times New Roman" w:eastAsia="仿宋_GB2312" w:cs="Times New Roman"/>
                <w:color w:val="auto"/>
                <w:kern w:val="0"/>
                <w:sz w:val="24"/>
                <w:szCs w:val="24"/>
                <w:highlight w:val="none"/>
                <w:lang w:val="en-US" w:eastAsia="zh-CN" w:bidi="ar"/>
                <w:rPrChange w:id="74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eastAsia="仿宋_GB2312" w:cs="Times New Roman"/>
                <w:b/>
                <w:bCs/>
                <w:color w:val="auto"/>
                <w:kern w:val="0"/>
                <w:sz w:val="24"/>
                <w:szCs w:val="24"/>
                <w:highlight w:val="none"/>
                <w:lang w:val="en-US" w:eastAsia="zh-CN" w:bidi="ar"/>
                <w:rPrChange w:id="750" w:author="冯木林" w:date="2025-01-06T15:49:01Z">
                  <w:rPr>
                    <w:rFonts w:hint="eastAsia" w:ascii="仿宋_GB2312" w:hAnsi="仿宋_GB2312" w:eastAsia="仿宋_GB2312" w:cs="仿宋_GB2312"/>
                    <w:b/>
                    <w:bCs/>
                    <w:color w:val="auto"/>
                    <w:kern w:val="0"/>
                    <w:sz w:val="24"/>
                    <w:szCs w:val="24"/>
                    <w:highlight w:val="none"/>
                    <w:lang w:val="en-US" w:eastAsia="zh-CN" w:bidi="ar"/>
                  </w:rPr>
                </w:rPrChange>
              </w:rPr>
              <w:t>规划、工可研究咨询类项目</w:t>
            </w:r>
          </w:p>
        </w:tc>
      </w:tr>
      <w:tr w14:paraId="2041699F">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7786AEBF">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auto"/>
                <w:sz w:val="24"/>
                <w:szCs w:val="24"/>
                <w:highlight w:val="none"/>
                <w:lang w:val="en-US" w:eastAsia="zh-CN"/>
                <w:rPrChange w:id="751" w:author="冯木林" w:date="2025-01-06T15:49:01Z">
                  <w:rPr>
                    <w:rFonts w:hint="default"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752" w:author="冯木林" w:date="2025-01-06T15:49:01Z">
                  <w:rPr>
                    <w:rFonts w:hint="eastAsia" w:ascii="仿宋_GB2312" w:hAnsi="仿宋_GB2312" w:cs="仿宋_GB2312"/>
                    <w:color w:val="auto"/>
                    <w:sz w:val="24"/>
                    <w:szCs w:val="24"/>
                    <w:highlight w:val="none"/>
                    <w:lang w:val="en-US" w:eastAsia="zh-CN"/>
                  </w:rPr>
                </w:rPrChange>
              </w:rPr>
              <w:t>1</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991E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753"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754" w:author="冯木林" w:date="2025-01-06T15:49:01Z">
                  <w:rPr>
                    <w:rFonts w:hint="eastAsia" w:ascii="仿宋_GB2312" w:hAnsi="仿宋_GB2312" w:cs="仿宋_GB2312"/>
                    <w:color w:val="auto"/>
                    <w:kern w:val="0"/>
                    <w:sz w:val="24"/>
                    <w:szCs w:val="24"/>
                    <w:highlight w:val="none"/>
                    <w:lang w:bidi="ar"/>
                  </w:rPr>
                </w:rPrChange>
              </w:rPr>
              <w:t>广州港南沙港区五期工程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8BA3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755"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eastAsia="仿宋_GB2312" w:cs="Times New Roman"/>
                <w:color w:val="auto"/>
                <w:kern w:val="2"/>
                <w:sz w:val="24"/>
                <w:szCs w:val="24"/>
                <w:highlight w:val="none"/>
                <w:lang w:val="en-US" w:eastAsia="zh-CN" w:bidi="ar-SA"/>
                <w:rPrChange w:id="756"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t>广州南沙国际集装箱码头有限公司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CB5F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757"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val="en-US" w:eastAsia="zh-CN" w:bidi="ar"/>
                <w:rPrChange w:id="758" w:author="冯木林" w:date="2025-01-06T15:49:01Z">
                  <w:rPr>
                    <w:rFonts w:hint="eastAsia" w:ascii="仿宋_GB2312" w:hAnsi="仿宋_GB2312" w:cs="仿宋_GB2312"/>
                    <w:color w:val="auto"/>
                    <w:kern w:val="0"/>
                    <w:sz w:val="24"/>
                    <w:szCs w:val="24"/>
                    <w:highlight w:val="none"/>
                    <w:lang w:val="en-US" w:eastAsia="zh-CN" w:bidi="ar"/>
                  </w:rPr>
                </w:rPrChange>
              </w:rPr>
              <w:t>广州市港务局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1EA45">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sz w:val="24"/>
                <w:szCs w:val="24"/>
                <w:highlight w:val="none"/>
                <w:lang w:val="en-US" w:eastAsia="zh-CN"/>
                <w:rPrChange w:id="759" w:author="冯木林" w:date="2025-01-06T15:49:01Z">
                  <w:rPr>
                    <w:rFonts w:hint="eastAsia"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760" w:author="冯木林" w:date="2025-01-06T15:49:01Z">
                  <w:rPr>
                    <w:rFonts w:hint="eastAsia" w:ascii="仿宋_GB2312" w:hAnsi="仿宋_GB2312" w:cs="仿宋_GB2312"/>
                    <w:color w:val="auto"/>
                    <w:sz w:val="24"/>
                    <w:szCs w:val="24"/>
                    <w:highlight w:val="none"/>
                    <w:lang w:val="en-US" w:eastAsia="zh-CN"/>
                  </w:rPr>
                </w:rPrChange>
              </w:rPr>
              <w:t>仅评</w:t>
            </w:r>
          </w:p>
          <w:p w14:paraId="5BF8A73D">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761"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762" w:author="冯木林" w:date="2025-01-06T15:49:01Z">
                  <w:rPr>
                    <w:rFonts w:hint="eastAsia" w:ascii="仿宋_GB2312" w:hAnsi="仿宋_GB2312" w:cs="仿宋_GB2312"/>
                    <w:color w:val="auto"/>
                    <w:sz w:val="24"/>
                    <w:szCs w:val="24"/>
                    <w:highlight w:val="none"/>
                    <w:lang w:val="en-US" w:eastAsia="zh-CN"/>
                  </w:rPr>
                </w:rPrChange>
              </w:rPr>
              <w:t>工可</w:t>
            </w:r>
          </w:p>
        </w:tc>
      </w:tr>
      <w:tr w14:paraId="27D1478F">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7B5A45F1">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auto"/>
                <w:sz w:val="24"/>
                <w:szCs w:val="24"/>
                <w:highlight w:val="none"/>
                <w:lang w:val="en-US" w:eastAsia="zh-CN"/>
                <w:rPrChange w:id="763" w:author="冯木林" w:date="2025-01-06T15:49:01Z">
                  <w:rPr>
                    <w:rFonts w:hint="default"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764" w:author="冯木林" w:date="2025-01-06T15:49:01Z">
                  <w:rPr>
                    <w:rFonts w:hint="eastAsia" w:ascii="仿宋_GB2312" w:hAnsi="仿宋_GB2312" w:cs="仿宋_GB2312"/>
                    <w:color w:val="auto"/>
                    <w:sz w:val="24"/>
                    <w:szCs w:val="24"/>
                    <w:highlight w:val="none"/>
                    <w:lang w:val="en-US" w:eastAsia="zh-CN"/>
                  </w:rPr>
                </w:rPrChange>
              </w:rPr>
              <w:t>2</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2C32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765"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bidi="ar"/>
                <w:rPrChange w:id="766" w:author="冯木林" w:date="2025-01-06T15:49:01Z">
                  <w:rPr>
                    <w:rFonts w:hint="eastAsia" w:ascii="仿宋_GB2312" w:hAnsi="仿宋_GB2312" w:cs="仿宋_GB2312"/>
                    <w:color w:val="auto"/>
                    <w:kern w:val="0"/>
                    <w:sz w:val="24"/>
                    <w:szCs w:val="24"/>
                    <w:highlight w:val="none"/>
                    <w:lang w:bidi="ar"/>
                  </w:rPr>
                </w:rPrChange>
              </w:rPr>
              <w:t>茂名港吉达港区东二港池1#、2#液体散货泊位改造工程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D22F2">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767"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eastAsia="仿宋_GB2312" w:cs="Times New Roman"/>
                <w:color w:val="auto"/>
                <w:kern w:val="2"/>
                <w:sz w:val="24"/>
                <w:szCs w:val="24"/>
                <w:highlight w:val="none"/>
                <w:lang w:val="en-US" w:eastAsia="zh-CN" w:bidi="ar-SA"/>
                <w:rPrChange w:id="768"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t>东华能源（茂名）有限公司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AFEEE">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769"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val="en-US" w:eastAsia="zh-CN" w:bidi="ar"/>
                <w:rPrChange w:id="770" w:author="冯木林" w:date="2025-01-06T15:49:01Z">
                  <w:rPr>
                    <w:rFonts w:hint="eastAsia" w:ascii="仿宋_GB2312" w:hAnsi="仿宋_GB2312" w:cs="仿宋_GB2312"/>
                    <w:color w:val="auto"/>
                    <w:kern w:val="0"/>
                    <w:sz w:val="24"/>
                    <w:szCs w:val="24"/>
                    <w:highlight w:val="none"/>
                    <w:lang w:val="en-US" w:eastAsia="zh-CN" w:bidi="ar"/>
                  </w:rPr>
                </w:rPrChange>
              </w:rPr>
              <w:t>茂名市交通运输局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863E0">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sz w:val="24"/>
                <w:szCs w:val="24"/>
                <w:highlight w:val="none"/>
                <w:lang w:val="en-US" w:eastAsia="zh-CN"/>
                <w:rPrChange w:id="771" w:author="冯木林" w:date="2025-01-06T15:49:01Z">
                  <w:rPr>
                    <w:rFonts w:hint="eastAsia"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772" w:author="冯木林" w:date="2025-01-06T15:49:01Z">
                  <w:rPr>
                    <w:rFonts w:hint="eastAsia" w:ascii="仿宋_GB2312" w:hAnsi="仿宋_GB2312" w:cs="仿宋_GB2312"/>
                    <w:color w:val="auto"/>
                    <w:sz w:val="24"/>
                    <w:szCs w:val="24"/>
                    <w:highlight w:val="none"/>
                    <w:lang w:val="en-US" w:eastAsia="zh-CN"/>
                  </w:rPr>
                </w:rPrChange>
              </w:rPr>
              <w:t>仅评</w:t>
            </w:r>
          </w:p>
          <w:p w14:paraId="7ED6C171">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2"/>
                <w:sz w:val="24"/>
                <w:szCs w:val="24"/>
                <w:highlight w:val="none"/>
                <w:lang w:val="en-US" w:eastAsia="zh-CN" w:bidi="ar-SA"/>
                <w:rPrChange w:id="773"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774" w:author="冯木林" w:date="2025-01-06T15:49:01Z">
                  <w:rPr>
                    <w:rFonts w:hint="eastAsia" w:ascii="仿宋_GB2312" w:hAnsi="仿宋_GB2312" w:cs="仿宋_GB2312"/>
                    <w:color w:val="auto"/>
                    <w:sz w:val="24"/>
                    <w:szCs w:val="24"/>
                    <w:highlight w:val="none"/>
                    <w:lang w:val="en-US" w:eastAsia="zh-CN"/>
                  </w:rPr>
                </w:rPrChange>
              </w:rPr>
              <w:t>工可</w:t>
            </w:r>
          </w:p>
        </w:tc>
      </w:tr>
      <w:tr w14:paraId="425DC8F8">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31821AD1">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auto"/>
                <w:sz w:val="24"/>
                <w:szCs w:val="24"/>
                <w:highlight w:val="none"/>
                <w:lang w:val="en-US" w:eastAsia="zh-CN"/>
                <w:rPrChange w:id="775" w:author="冯木林" w:date="2025-01-06T15:49:01Z">
                  <w:rPr>
                    <w:rFonts w:hint="default"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776" w:author="冯木林" w:date="2025-01-06T15:49:01Z">
                  <w:rPr>
                    <w:rFonts w:hint="eastAsia" w:ascii="仿宋_GB2312" w:hAnsi="仿宋_GB2312" w:cs="仿宋_GB2312"/>
                    <w:color w:val="auto"/>
                    <w:sz w:val="24"/>
                    <w:szCs w:val="24"/>
                    <w:highlight w:val="none"/>
                    <w:lang w:val="en-US" w:eastAsia="zh-CN"/>
                  </w:rPr>
                </w:rPrChange>
              </w:rPr>
              <w:t>3</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4775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77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778" w:author="冯木林" w:date="2025-01-06T15:49:01Z">
                  <w:rPr>
                    <w:rFonts w:hint="eastAsia" w:ascii="仿宋_GB2312" w:hAnsi="仿宋_GB2312" w:cs="仿宋_GB2312"/>
                    <w:color w:val="auto"/>
                    <w:kern w:val="0"/>
                    <w:sz w:val="24"/>
                    <w:szCs w:val="24"/>
                    <w:highlight w:val="none"/>
                    <w:lang w:val="en-US" w:eastAsia="zh-CN" w:bidi="ar"/>
                  </w:rPr>
                </w:rPrChange>
              </w:rPr>
              <w:t>湛江港东海岛港区中科合资广东炼化一体化项目液化烃码头工程建设规模调整</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768E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77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780" w:author="冯木林" w:date="2025-01-06T15:49:01Z">
                  <w:rPr>
                    <w:rFonts w:hint="eastAsia" w:ascii="仿宋_GB2312" w:hAnsi="仿宋_GB2312" w:cs="仿宋_GB2312"/>
                    <w:color w:val="auto"/>
                    <w:kern w:val="0"/>
                    <w:sz w:val="24"/>
                    <w:szCs w:val="24"/>
                    <w:highlight w:val="none"/>
                    <w:lang w:val="en-US" w:eastAsia="zh-CN" w:bidi="ar"/>
                  </w:rPr>
                </w:rPrChange>
              </w:rPr>
              <w:t>中科（广东）炼化有限公司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308E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78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782" w:author="冯木林" w:date="2025-01-06T15:49:01Z">
                  <w:rPr>
                    <w:rFonts w:hint="eastAsia" w:ascii="仿宋_GB2312" w:hAnsi="仿宋_GB2312" w:cs="仿宋_GB2312"/>
                    <w:color w:val="auto"/>
                    <w:kern w:val="0"/>
                    <w:sz w:val="24"/>
                    <w:szCs w:val="24"/>
                    <w:highlight w:val="none"/>
                    <w:lang w:val="en-US" w:eastAsia="zh-CN" w:bidi="ar"/>
                  </w:rPr>
                </w:rPrChange>
              </w:rPr>
              <w:t>湛江市交通运输局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1F7EB">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sz w:val="24"/>
                <w:szCs w:val="24"/>
                <w:highlight w:val="none"/>
                <w:lang w:val="en-US" w:eastAsia="zh-CN"/>
                <w:rPrChange w:id="783" w:author="冯木林" w:date="2025-01-06T15:49:01Z">
                  <w:rPr>
                    <w:rFonts w:hint="eastAsia"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784" w:author="冯木林" w:date="2025-01-06T15:49:01Z">
                  <w:rPr>
                    <w:rFonts w:hint="eastAsia" w:ascii="仿宋_GB2312" w:hAnsi="仿宋_GB2312" w:cs="仿宋_GB2312"/>
                    <w:color w:val="auto"/>
                    <w:sz w:val="24"/>
                    <w:szCs w:val="24"/>
                    <w:highlight w:val="none"/>
                    <w:lang w:val="en-US" w:eastAsia="zh-CN"/>
                  </w:rPr>
                </w:rPrChange>
              </w:rPr>
              <w:t>仅评</w:t>
            </w:r>
          </w:p>
          <w:p w14:paraId="4DAF0FBA">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jc w:val="left"/>
              <w:rPr>
                <w:rFonts w:hint="default" w:ascii="Times New Roman" w:hAnsi="Times New Roman" w:eastAsia="仿宋_GB2312" w:cs="Times New Roman"/>
                <w:color w:val="auto"/>
                <w:kern w:val="2"/>
                <w:sz w:val="24"/>
                <w:szCs w:val="24"/>
                <w:highlight w:val="none"/>
                <w:lang w:val="en-US" w:eastAsia="zh-CN" w:bidi="ar-SA"/>
                <w:rPrChange w:id="785"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786" w:author="冯木林" w:date="2025-01-06T15:49:01Z">
                  <w:rPr>
                    <w:rFonts w:hint="eastAsia" w:ascii="仿宋_GB2312" w:hAnsi="仿宋_GB2312" w:cs="仿宋_GB2312"/>
                    <w:color w:val="auto"/>
                    <w:sz w:val="24"/>
                    <w:szCs w:val="24"/>
                    <w:highlight w:val="none"/>
                    <w:lang w:val="en-US" w:eastAsia="zh-CN"/>
                  </w:rPr>
                </w:rPrChange>
              </w:rPr>
              <w:t>工可</w:t>
            </w:r>
          </w:p>
        </w:tc>
      </w:tr>
      <w:tr w14:paraId="015A0DD3">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6E7A8966">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auto"/>
                <w:sz w:val="24"/>
                <w:szCs w:val="24"/>
                <w:highlight w:val="none"/>
                <w:lang w:val="en-US" w:eastAsia="zh-CN"/>
                <w:rPrChange w:id="787" w:author="冯木林" w:date="2025-01-06T15:49:01Z">
                  <w:rPr>
                    <w:rFonts w:hint="default"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788" w:author="冯木林" w:date="2025-01-06T15:49:01Z">
                  <w:rPr>
                    <w:rFonts w:hint="eastAsia" w:ascii="仿宋_GB2312" w:hAnsi="仿宋_GB2312" w:cs="仿宋_GB2312"/>
                    <w:color w:val="auto"/>
                    <w:sz w:val="24"/>
                    <w:szCs w:val="24"/>
                    <w:highlight w:val="none"/>
                    <w:lang w:val="en-US" w:eastAsia="zh-CN"/>
                  </w:rPr>
                </w:rPrChange>
              </w:rPr>
              <w:t>4</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062C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78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790" w:author="冯木林" w:date="2025-01-06T15:49:01Z">
                  <w:rPr>
                    <w:rFonts w:hint="eastAsia" w:ascii="仿宋_GB2312" w:hAnsi="仿宋_GB2312" w:cs="仿宋_GB2312"/>
                    <w:color w:val="auto"/>
                    <w:kern w:val="0"/>
                    <w:sz w:val="24"/>
                    <w:szCs w:val="24"/>
                    <w:highlight w:val="none"/>
                    <w:lang w:val="en-US" w:eastAsia="zh-CN" w:bidi="ar"/>
                  </w:rPr>
                </w:rPrChange>
              </w:rPr>
              <w:t>湛江港东海岛港区巴斯夫（广东）一体化项目液体散货码头工程建设规模调整</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0C887">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79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792" w:author="冯木林" w:date="2025-01-06T15:49:01Z">
                  <w:rPr>
                    <w:rFonts w:hint="eastAsia" w:ascii="仿宋_GB2312" w:hAnsi="仿宋_GB2312" w:cs="仿宋_GB2312"/>
                    <w:color w:val="auto"/>
                    <w:kern w:val="0"/>
                    <w:sz w:val="24"/>
                    <w:szCs w:val="24"/>
                    <w:highlight w:val="none"/>
                    <w:lang w:val="en-US" w:eastAsia="zh-CN" w:bidi="ar"/>
                  </w:rPr>
                </w:rPrChange>
              </w:rPr>
              <w:t>巴斯夫一体化基地(广东)有限公司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BFA07">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79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794" w:author="冯木林" w:date="2025-01-06T15:49:01Z">
                  <w:rPr>
                    <w:rFonts w:hint="eastAsia" w:ascii="仿宋_GB2312" w:hAnsi="仿宋_GB2312" w:cs="仿宋_GB2312"/>
                    <w:color w:val="auto"/>
                    <w:kern w:val="0"/>
                    <w:sz w:val="24"/>
                    <w:szCs w:val="24"/>
                    <w:highlight w:val="none"/>
                    <w:lang w:val="en-US" w:eastAsia="zh-CN" w:bidi="ar"/>
                  </w:rPr>
                </w:rPrChange>
              </w:rPr>
              <w:t>湛江市交通运输局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B0438">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sz w:val="24"/>
                <w:szCs w:val="24"/>
                <w:highlight w:val="none"/>
                <w:lang w:val="en-US" w:eastAsia="zh-CN"/>
                <w:rPrChange w:id="795" w:author="冯木林" w:date="2025-01-06T15:49:01Z">
                  <w:rPr>
                    <w:rFonts w:hint="eastAsia"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796" w:author="冯木林" w:date="2025-01-06T15:49:01Z">
                  <w:rPr>
                    <w:rFonts w:hint="eastAsia" w:ascii="仿宋_GB2312" w:hAnsi="仿宋_GB2312" w:cs="仿宋_GB2312"/>
                    <w:color w:val="auto"/>
                    <w:sz w:val="24"/>
                    <w:szCs w:val="24"/>
                    <w:highlight w:val="none"/>
                    <w:lang w:val="en-US" w:eastAsia="zh-CN"/>
                  </w:rPr>
                </w:rPrChange>
              </w:rPr>
              <w:t>仅评</w:t>
            </w:r>
          </w:p>
          <w:p w14:paraId="26E11BCA">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jc w:val="left"/>
              <w:rPr>
                <w:rFonts w:hint="default" w:ascii="Times New Roman" w:hAnsi="Times New Roman" w:eastAsia="仿宋_GB2312" w:cs="Times New Roman"/>
                <w:color w:val="auto"/>
                <w:kern w:val="2"/>
                <w:sz w:val="24"/>
                <w:szCs w:val="24"/>
                <w:highlight w:val="none"/>
                <w:lang w:val="en-US" w:eastAsia="zh-CN" w:bidi="ar-SA"/>
                <w:rPrChange w:id="797"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798" w:author="冯木林" w:date="2025-01-06T15:49:01Z">
                  <w:rPr>
                    <w:rFonts w:hint="eastAsia" w:ascii="仿宋_GB2312" w:hAnsi="仿宋_GB2312" w:cs="仿宋_GB2312"/>
                    <w:color w:val="auto"/>
                    <w:sz w:val="24"/>
                    <w:szCs w:val="24"/>
                    <w:highlight w:val="none"/>
                    <w:lang w:val="en-US" w:eastAsia="zh-CN"/>
                  </w:rPr>
                </w:rPrChange>
              </w:rPr>
              <w:t>工可</w:t>
            </w:r>
          </w:p>
        </w:tc>
      </w:tr>
      <w:tr w14:paraId="45E28CA9">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2CA5D1C6">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auto"/>
                <w:sz w:val="24"/>
                <w:szCs w:val="24"/>
                <w:highlight w:val="none"/>
                <w:lang w:val="en-US" w:eastAsia="zh-CN"/>
                <w:rPrChange w:id="799" w:author="冯木林" w:date="2025-01-06T15:49:01Z">
                  <w:rPr>
                    <w:rFonts w:hint="default"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800" w:author="冯木林" w:date="2025-01-06T15:49:01Z">
                  <w:rPr>
                    <w:rFonts w:hint="eastAsia" w:ascii="仿宋_GB2312" w:hAnsi="仿宋_GB2312" w:cs="仿宋_GB2312"/>
                    <w:color w:val="auto"/>
                    <w:sz w:val="24"/>
                    <w:szCs w:val="24"/>
                    <w:highlight w:val="none"/>
                    <w:lang w:val="en-US" w:eastAsia="zh-CN"/>
                  </w:rPr>
                </w:rPrChange>
              </w:rPr>
              <w:t>5</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8C77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0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02" w:author="冯木林" w:date="2025-01-06T15:49:01Z">
                  <w:rPr>
                    <w:rFonts w:hint="eastAsia" w:ascii="仿宋_GB2312" w:hAnsi="仿宋_GB2312" w:cs="仿宋_GB2312"/>
                    <w:color w:val="auto"/>
                    <w:kern w:val="0"/>
                    <w:sz w:val="24"/>
                    <w:szCs w:val="24"/>
                    <w:highlight w:val="none"/>
                    <w:lang w:val="en-US" w:eastAsia="zh-CN" w:bidi="ar"/>
                  </w:rPr>
                </w:rPrChange>
              </w:rPr>
              <w:t>惠州港东马港区东联作业区中海壳牌南海石化化工码头（三期）扩建工程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5776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0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04" w:author="冯木林" w:date="2025-01-06T15:49:01Z">
                  <w:rPr>
                    <w:rFonts w:hint="eastAsia" w:ascii="仿宋_GB2312" w:hAnsi="仿宋_GB2312" w:cs="仿宋_GB2312"/>
                    <w:color w:val="auto"/>
                    <w:kern w:val="0"/>
                    <w:sz w:val="24"/>
                    <w:szCs w:val="24"/>
                    <w:highlight w:val="none"/>
                    <w:lang w:val="en-US" w:eastAsia="zh-CN" w:bidi="ar"/>
                  </w:rPr>
                </w:rPrChange>
              </w:rPr>
              <w:t>中海壳牌石油化工有限公司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41421">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0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06" w:author="冯木林" w:date="2025-01-06T15:49:01Z">
                  <w:rPr>
                    <w:rFonts w:hint="eastAsia" w:ascii="仿宋_GB2312" w:hAnsi="仿宋_GB2312" w:cs="仿宋_GB2312"/>
                    <w:color w:val="auto"/>
                    <w:kern w:val="0"/>
                    <w:sz w:val="24"/>
                    <w:szCs w:val="24"/>
                    <w:highlight w:val="none"/>
                    <w:lang w:val="en-US" w:eastAsia="zh-CN" w:bidi="ar"/>
                  </w:rPr>
                </w:rPrChange>
              </w:rPr>
              <w:t>惠州市交通运输局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BF6AC">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auto"/>
                <w:sz w:val="24"/>
                <w:szCs w:val="24"/>
                <w:highlight w:val="none"/>
                <w:lang w:val="en-US" w:eastAsia="zh-CN"/>
                <w:rPrChange w:id="807" w:author="冯木林" w:date="2025-01-06T15:49:01Z">
                  <w:rPr>
                    <w:rFonts w:hint="eastAsia"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808" w:author="冯木林" w:date="2025-01-06T15:49:01Z">
                  <w:rPr>
                    <w:rFonts w:hint="eastAsia" w:ascii="仿宋_GB2312" w:hAnsi="仿宋_GB2312" w:cs="仿宋_GB2312"/>
                    <w:color w:val="auto"/>
                    <w:sz w:val="24"/>
                    <w:szCs w:val="24"/>
                    <w:highlight w:val="none"/>
                    <w:lang w:val="en-US" w:eastAsia="zh-CN"/>
                  </w:rPr>
                </w:rPrChange>
              </w:rPr>
              <w:t>仅评</w:t>
            </w:r>
          </w:p>
          <w:p w14:paraId="20142B26">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jc w:val="left"/>
              <w:rPr>
                <w:rFonts w:hint="default" w:ascii="Times New Roman" w:hAnsi="Times New Roman" w:eastAsia="仿宋_GB2312" w:cs="Times New Roman"/>
                <w:color w:val="auto"/>
                <w:kern w:val="2"/>
                <w:sz w:val="24"/>
                <w:szCs w:val="24"/>
                <w:highlight w:val="none"/>
                <w:lang w:val="en-US" w:eastAsia="zh-CN" w:bidi="ar-SA"/>
                <w:rPrChange w:id="809"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sz w:val="24"/>
                <w:szCs w:val="24"/>
                <w:highlight w:val="none"/>
                <w:lang w:val="en-US" w:eastAsia="zh-CN"/>
                <w:rPrChange w:id="810" w:author="冯木林" w:date="2025-01-06T15:49:01Z">
                  <w:rPr>
                    <w:rFonts w:hint="eastAsia" w:ascii="仿宋_GB2312" w:hAnsi="仿宋_GB2312" w:cs="仿宋_GB2312"/>
                    <w:color w:val="auto"/>
                    <w:sz w:val="24"/>
                    <w:szCs w:val="24"/>
                    <w:highlight w:val="none"/>
                    <w:lang w:val="en-US" w:eastAsia="zh-CN"/>
                  </w:rPr>
                </w:rPrChange>
              </w:rPr>
              <w:t>工可</w:t>
            </w:r>
          </w:p>
        </w:tc>
      </w:tr>
      <w:tr w14:paraId="0D925512">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1564E53D">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auto"/>
                <w:sz w:val="24"/>
                <w:szCs w:val="24"/>
                <w:highlight w:val="none"/>
                <w:lang w:val="en-US" w:eastAsia="zh-CN"/>
                <w:rPrChange w:id="811" w:author="冯木林" w:date="2025-01-06T15:49:01Z">
                  <w:rPr>
                    <w:rFonts w:hint="default"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812" w:author="冯木林" w:date="2025-01-06T15:49:01Z">
                  <w:rPr>
                    <w:rFonts w:hint="eastAsia" w:ascii="仿宋_GB2312" w:hAnsi="仿宋_GB2312" w:cs="仿宋_GB2312"/>
                    <w:color w:val="auto"/>
                    <w:sz w:val="24"/>
                    <w:szCs w:val="24"/>
                    <w:highlight w:val="none"/>
                    <w:lang w:val="en-US" w:eastAsia="zh-CN"/>
                  </w:rPr>
                </w:rPrChange>
              </w:rPr>
              <w:t>6</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01F1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1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14" w:author="冯木林" w:date="2025-01-06T15:49:01Z">
                  <w:rPr>
                    <w:rFonts w:hint="eastAsia" w:ascii="仿宋_GB2312" w:hAnsi="仿宋_GB2312" w:cs="仿宋_GB2312"/>
                    <w:color w:val="auto"/>
                    <w:kern w:val="0"/>
                    <w:sz w:val="24"/>
                    <w:szCs w:val="24"/>
                    <w:highlight w:val="none"/>
                    <w:lang w:val="en-US" w:eastAsia="zh-CN" w:bidi="ar"/>
                  </w:rPr>
                </w:rPrChange>
              </w:rPr>
              <w:t>广州港南沙港区规划修订方案</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DD439">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81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16" w:author="冯木林" w:date="2025-01-06T15:49:01Z">
                  <w:rPr>
                    <w:rFonts w:hint="eastAsia" w:ascii="仿宋_GB2312" w:hAnsi="仿宋_GB2312" w:cs="仿宋_GB2312"/>
                    <w:color w:val="auto"/>
                    <w:kern w:val="0"/>
                    <w:sz w:val="24"/>
                    <w:szCs w:val="24"/>
                    <w:highlight w:val="none"/>
                    <w:lang w:val="en-US" w:eastAsia="zh-CN" w:bidi="ar"/>
                  </w:rPr>
                </w:rPrChange>
              </w:rPr>
              <w:t>-</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61D6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17"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18" w:author="冯木林" w:date="2025-01-06T15:49:01Z">
                  <w:rPr>
                    <w:rFonts w:hint="eastAsia" w:ascii="仿宋_GB2312" w:hAnsi="仿宋_GB2312" w:cs="仿宋_GB2312"/>
                    <w:color w:val="auto"/>
                    <w:kern w:val="0"/>
                    <w:sz w:val="24"/>
                    <w:szCs w:val="24"/>
                    <w:highlight w:val="none"/>
                    <w:lang w:val="en-US" w:eastAsia="zh-CN" w:bidi="ar"/>
                  </w:rPr>
                </w:rPrChange>
              </w:rPr>
              <w:t>广州市港务局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D4EF">
            <w:pPr>
              <w:keepNext w:val="0"/>
              <w:keepLines w:val="0"/>
              <w:pageBreakBefore w:val="0"/>
              <w:widowControl w:val="0"/>
              <w:kinsoku/>
              <w:wordWrap/>
              <w:overflowPunct/>
              <w:topLinePunct w:val="0"/>
              <w:autoSpaceDE/>
              <w:autoSpaceDN/>
              <w:bidi w:val="0"/>
              <w:adjustRightInd w:val="0"/>
              <w:snapToGrid w:val="0"/>
              <w:spacing w:line="240" w:lineRule="atLeast"/>
              <w:jc w:val="left"/>
              <w:rPr>
                <w:rFonts w:hint="default" w:ascii="Times New Roman" w:hAnsi="Times New Roman" w:eastAsia="仿宋_GB2312" w:cs="Times New Roman"/>
                <w:color w:val="auto"/>
                <w:kern w:val="2"/>
                <w:sz w:val="24"/>
                <w:szCs w:val="24"/>
                <w:highlight w:val="none"/>
                <w:lang w:val="en-US" w:eastAsia="zh-CN" w:bidi="ar-SA"/>
                <w:rPrChange w:id="819"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7612497D">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5E2D6877">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auto"/>
                <w:sz w:val="24"/>
                <w:szCs w:val="24"/>
                <w:highlight w:val="none"/>
                <w:lang w:val="en-US" w:eastAsia="zh-CN"/>
                <w:rPrChange w:id="820" w:author="冯木林" w:date="2025-01-06T15:49:01Z">
                  <w:rPr>
                    <w:rFonts w:hint="default"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821" w:author="冯木林" w:date="2025-01-06T15:49:01Z">
                  <w:rPr>
                    <w:rFonts w:hint="eastAsia" w:ascii="仿宋_GB2312" w:hAnsi="仿宋_GB2312" w:cs="仿宋_GB2312"/>
                    <w:color w:val="auto"/>
                    <w:sz w:val="24"/>
                    <w:szCs w:val="24"/>
                    <w:highlight w:val="none"/>
                    <w:lang w:val="en-US" w:eastAsia="zh-CN"/>
                  </w:rPr>
                </w:rPrChange>
              </w:rPr>
              <w:t>7</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49094">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2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23" w:author="冯木林" w:date="2025-01-06T15:49:01Z">
                  <w:rPr>
                    <w:rFonts w:hint="eastAsia" w:ascii="仿宋_GB2312" w:hAnsi="仿宋_GB2312" w:cs="仿宋_GB2312"/>
                    <w:color w:val="auto"/>
                    <w:kern w:val="0"/>
                    <w:sz w:val="24"/>
                    <w:szCs w:val="24"/>
                    <w:highlight w:val="none"/>
                    <w:lang w:val="en-US" w:eastAsia="zh-CN" w:bidi="ar"/>
                  </w:rPr>
                </w:rPrChange>
              </w:rPr>
              <w:t>云浮港都杨港区都友作业区规划修订方案</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5BD16">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82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25" w:author="冯木林" w:date="2025-01-06T15:49:01Z">
                  <w:rPr>
                    <w:rFonts w:hint="eastAsia" w:ascii="仿宋_GB2312" w:hAnsi="仿宋_GB2312" w:cs="仿宋_GB2312"/>
                    <w:color w:val="auto"/>
                    <w:kern w:val="0"/>
                    <w:sz w:val="24"/>
                    <w:szCs w:val="24"/>
                    <w:highlight w:val="none"/>
                    <w:lang w:val="en-US" w:eastAsia="zh-CN" w:bidi="ar"/>
                  </w:rPr>
                </w:rPrChange>
              </w:rPr>
              <w:t>-</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6D1AD">
            <w:pPr>
              <w:keepNext w:val="0"/>
              <w:keepLines w:val="0"/>
              <w:pageBreakBefore w:val="0"/>
              <w:widowControl w:val="0"/>
              <w:kinsoku/>
              <w:wordWrap/>
              <w:overflowPunct/>
              <w:topLinePunct w:val="0"/>
              <w:autoSpaceDE/>
              <w:autoSpaceDN/>
              <w:bidi w:val="0"/>
              <w:adjustRightInd w:val="0"/>
              <w:snapToGrid w:val="0"/>
              <w:spacing w:line="240" w:lineRule="atLeast"/>
              <w:rPr>
                <w:rFonts w:hint="default" w:ascii="Times New Roman" w:hAnsi="Times New Roman" w:eastAsia="仿宋_GB2312" w:cs="Times New Roman"/>
                <w:color w:val="auto"/>
                <w:kern w:val="0"/>
                <w:sz w:val="24"/>
                <w:szCs w:val="24"/>
                <w:highlight w:val="none"/>
                <w:lang w:val="en-US" w:eastAsia="zh-CN" w:bidi="ar"/>
                <w:rPrChange w:id="82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27" w:author="冯木林" w:date="2025-01-06T15:49:01Z">
                  <w:rPr>
                    <w:rFonts w:hint="eastAsia" w:ascii="仿宋_GB2312" w:hAnsi="仿宋_GB2312" w:cs="仿宋_GB2312"/>
                    <w:color w:val="auto"/>
                    <w:kern w:val="0"/>
                    <w:sz w:val="24"/>
                    <w:szCs w:val="24"/>
                    <w:highlight w:val="none"/>
                    <w:lang w:val="en-US" w:eastAsia="zh-CN" w:bidi="ar"/>
                  </w:rPr>
                </w:rPrChange>
              </w:rPr>
              <w:t>云浮市交通运输局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9DCDC">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Times New Roman" w:hAnsi="Times New Roman" w:eastAsia="仿宋_GB2312" w:cs="Times New Roman"/>
                <w:color w:val="auto"/>
                <w:kern w:val="0"/>
                <w:sz w:val="24"/>
                <w:szCs w:val="24"/>
                <w:highlight w:val="none"/>
                <w:lang w:val="en-US" w:eastAsia="zh-CN" w:bidi="ar"/>
                <w:rPrChange w:id="82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p>
        </w:tc>
      </w:tr>
      <w:tr w14:paraId="62C50CF9">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3A045F7B">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auto"/>
                <w:sz w:val="24"/>
                <w:szCs w:val="24"/>
                <w:highlight w:val="none"/>
                <w:lang w:val="en-US" w:eastAsia="zh-CN"/>
                <w:rPrChange w:id="829" w:author="冯木林" w:date="2025-01-06T15:49:01Z">
                  <w:rPr>
                    <w:rFonts w:hint="default"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830" w:author="冯木林" w:date="2025-01-06T15:49:01Z">
                  <w:rPr>
                    <w:rFonts w:hint="eastAsia" w:ascii="仿宋_GB2312" w:hAnsi="仿宋_GB2312" w:cs="仿宋_GB2312"/>
                    <w:color w:val="auto"/>
                    <w:sz w:val="24"/>
                    <w:szCs w:val="24"/>
                    <w:highlight w:val="none"/>
                    <w:lang w:val="en-US" w:eastAsia="zh-CN"/>
                  </w:rPr>
                </w:rPrChange>
              </w:rPr>
              <w:t>8</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030DA">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831"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val="en-US" w:eastAsia="zh-CN" w:bidi="ar"/>
                <w:rPrChange w:id="832" w:author="冯木林" w:date="2025-01-06T15:49:01Z">
                  <w:rPr>
                    <w:rFonts w:hint="eastAsia" w:ascii="仿宋_GB2312" w:hAnsi="仿宋_GB2312" w:cs="仿宋_GB2312"/>
                    <w:color w:val="auto"/>
                    <w:kern w:val="0"/>
                    <w:sz w:val="24"/>
                    <w:szCs w:val="24"/>
                    <w:highlight w:val="none"/>
                    <w:lang w:val="en-US" w:eastAsia="zh-CN" w:bidi="ar"/>
                  </w:rPr>
                </w:rPrChange>
              </w:rPr>
              <w:t>中山港总体规划（2035年）</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7783C">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2"/>
                <w:sz w:val="24"/>
                <w:szCs w:val="24"/>
                <w:highlight w:val="none"/>
                <w:lang w:val="en-US" w:eastAsia="zh-CN" w:bidi="ar-SA"/>
                <w:rPrChange w:id="833"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val="en-US" w:eastAsia="zh-CN" w:bidi="ar"/>
                <w:rPrChange w:id="834" w:author="冯木林" w:date="2025-01-06T15:49:01Z">
                  <w:rPr>
                    <w:rFonts w:hint="eastAsia" w:ascii="仿宋_GB2312" w:hAnsi="仿宋_GB2312" w:cs="仿宋_GB2312"/>
                    <w:color w:val="auto"/>
                    <w:kern w:val="0"/>
                    <w:sz w:val="24"/>
                    <w:szCs w:val="24"/>
                    <w:highlight w:val="none"/>
                    <w:lang w:val="en-US" w:eastAsia="zh-CN" w:bidi="ar"/>
                  </w:rPr>
                </w:rPrChange>
              </w:rPr>
              <w:t>-</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F0F4B">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2"/>
                <w:sz w:val="24"/>
                <w:szCs w:val="24"/>
                <w:highlight w:val="none"/>
                <w:lang w:val="en-US" w:eastAsia="zh-CN" w:bidi="ar-SA"/>
                <w:rPrChange w:id="835"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r>
              <w:rPr>
                <w:rFonts w:hint="default" w:ascii="Times New Roman" w:hAnsi="Times New Roman" w:cs="Times New Roman"/>
                <w:color w:val="auto"/>
                <w:kern w:val="0"/>
                <w:sz w:val="24"/>
                <w:szCs w:val="24"/>
                <w:highlight w:val="none"/>
                <w:lang w:val="en-US" w:eastAsia="zh-CN" w:bidi="ar"/>
                <w:rPrChange w:id="836" w:author="冯木林" w:date="2025-01-06T15:49:01Z">
                  <w:rPr>
                    <w:rFonts w:hint="eastAsia" w:ascii="仿宋_GB2312" w:hAnsi="仿宋_GB2312" w:cs="仿宋_GB2312"/>
                    <w:color w:val="auto"/>
                    <w:kern w:val="0"/>
                    <w:sz w:val="24"/>
                    <w:szCs w:val="24"/>
                    <w:highlight w:val="none"/>
                    <w:lang w:val="en-US" w:eastAsia="zh-CN" w:bidi="ar"/>
                  </w:rPr>
                </w:rPrChange>
              </w:rPr>
              <w:t>中山市交通运输局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B737E">
            <w:pPr>
              <w:keepNext w:val="0"/>
              <w:keepLines w:val="0"/>
              <w:pageBreakBefore w:val="0"/>
              <w:widowControl w:val="0"/>
              <w:kinsoku/>
              <w:wordWrap/>
              <w:overflowPunct/>
              <w:topLinePunct w:val="0"/>
              <w:autoSpaceDE/>
              <w:autoSpaceDN/>
              <w:bidi w:val="0"/>
              <w:adjustRightInd w:val="0"/>
              <w:snapToGrid w:val="0"/>
              <w:spacing w:line="240" w:lineRule="atLeast"/>
              <w:jc w:val="left"/>
              <w:rPr>
                <w:rFonts w:hint="default" w:ascii="Times New Roman" w:hAnsi="Times New Roman" w:eastAsia="仿宋_GB2312" w:cs="Times New Roman"/>
                <w:color w:val="auto"/>
                <w:kern w:val="2"/>
                <w:sz w:val="24"/>
                <w:szCs w:val="24"/>
                <w:highlight w:val="none"/>
                <w:lang w:val="en-US" w:eastAsia="zh-CN" w:bidi="ar-SA"/>
                <w:rPrChange w:id="837" w:author="冯木林" w:date="2025-01-06T15:49:01Z">
                  <w:rPr>
                    <w:rFonts w:hint="eastAsia" w:ascii="仿宋_GB2312" w:hAnsi="仿宋_GB2312" w:eastAsia="仿宋_GB2312" w:cs="仿宋_GB2312"/>
                    <w:color w:val="auto"/>
                    <w:kern w:val="2"/>
                    <w:sz w:val="24"/>
                    <w:szCs w:val="24"/>
                    <w:highlight w:val="none"/>
                    <w:lang w:val="en-US" w:eastAsia="zh-CN" w:bidi="ar-SA"/>
                  </w:rPr>
                </w:rPrChange>
              </w:rPr>
            </w:pPr>
          </w:p>
        </w:tc>
      </w:tr>
      <w:tr w14:paraId="6C52E300">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542DD6CA">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auto"/>
                <w:sz w:val="24"/>
                <w:szCs w:val="24"/>
                <w:highlight w:val="none"/>
                <w:lang w:val="en-US" w:eastAsia="zh-CN"/>
                <w:rPrChange w:id="838" w:author="冯木林" w:date="2025-01-06T15:49:01Z">
                  <w:rPr>
                    <w:rFonts w:hint="default"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839" w:author="冯木林" w:date="2025-01-06T15:49:01Z">
                  <w:rPr>
                    <w:rFonts w:hint="eastAsia" w:ascii="仿宋_GB2312" w:hAnsi="仿宋_GB2312" w:cs="仿宋_GB2312"/>
                    <w:color w:val="auto"/>
                    <w:sz w:val="24"/>
                    <w:szCs w:val="24"/>
                    <w:highlight w:val="none"/>
                    <w:lang w:val="en-US" w:eastAsia="zh-CN"/>
                  </w:rPr>
                </w:rPrChange>
              </w:rPr>
              <w:t>9</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D47D8">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4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41" w:author="冯木林" w:date="2025-01-06T15:49:01Z">
                  <w:rPr>
                    <w:rFonts w:hint="eastAsia" w:ascii="仿宋_GB2312" w:hAnsi="仿宋_GB2312" w:cs="仿宋_GB2312"/>
                    <w:color w:val="auto"/>
                    <w:kern w:val="0"/>
                    <w:sz w:val="24"/>
                    <w:szCs w:val="24"/>
                    <w:highlight w:val="none"/>
                    <w:lang w:val="en-US" w:eastAsia="zh-CN" w:bidi="ar"/>
                  </w:rPr>
                </w:rPrChange>
              </w:rPr>
              <w:t>河源港源城港区规划修订方案</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D5AC1">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842"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43" w:author="冯木林" w:date="2025-01-06T15:49:01Z">
                  <w:rPr>
                    <w:rFonts w:hint="eastAsia" w:ascii="仿宋_GB2312" w:hAnsi="仿宋_GB2312" w:cs="仿宋_GB2312"/>
                    <w:color w:val="auto"/>
                    <w:kern w:val="0"/>
                    <w:sz w:val="24"/>
                    <w:szCs w:val="24"/>
                    <w:highlight w:val="none"/>
                    <w:lang w:val="en-US" w:eastAsia="zh-CN" w:bidi="ar"/>
                  </w:rPr>
                </w:rPrChange>
              </w:rPr>
              <w:t>-</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EED9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4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45" w:author="冯木林" w:date="2025-01-06T15:49:01Z">
                  <w:rPr>
                    <w:rFonts w:hint="eastAsia" w:ascii="仿宋_GB2312" w:hAnsi="仿宋_GB2312" w:cs="仿宋_GB2312"/>
                    <w:color w:val="auto"/>
                    <w:kern w:val="0"/>
                    <w:sz w:val="24"/>
                    <w:szCs w:val="24"/>
                    <w:highlight w:val="none"/>
                    <w:lang w:val="en-US" w:eastAsia="zh-CN" w:bidi="ar"/>
                  </w:rPr>
                </w:rPrChange>
              </w:rPr>
              <w:t>河源市交通运输局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8FD2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4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p>
        </w:tc>
      </w:tr>
      <w:tr w14:paraId="07C53F2A">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15B27F93">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auto"/>
                <w:sz w:val="24"/>
                <w:szCs w:val="24"/>
                <w:highlight w:val="none"/>
                <w:lang w:val="en-US" w:eastAsia="zh-CN"/>
                <w:rPrChange w:id="847" w:author="冯木林" w:date="2025-01-06T15:49:01Z">
                  <w:rPr>
                    <w:rFonts w:hint="default"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848" w:author="冯木林" w:date="2025-01-06T15:49:01Z">
                  <w:rPr>
                    <w:rFonts w:hint="eastAsia" w:ascii="仿宋_GB2312" w:hAnsi="仿宋_GB2312" w:cs="仿宋_GB2312"/>
                    <w:color w:val="auto"/>
                    <w:sz w:val="24"/>
                    <w:szCs w:val="24"/>
                    <w:highlight w:val="none"/>
                    <w:lang w:val="en-US" w:eastAsia="zh-CN"/>
                  </w:rPr>
                </w:rPrChange>
              </w:rPr>
              <w:t>10</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DF05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49"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50" w:author="冯木林" w:date="2025-01-06T15:49:01Z">
                  <w:rPr>
                    <w:rFonts w:hint="eastAsia" w:ascii="仿宋_GB2312" w:hAnsi="仿宋_GB2312" w:cs="仿宋_GB2312"/>
                    <w:color w:val="auto"/>
                    <w:kern w:val="0"/>
                    <w:sz w:val="24"/>
                    <w:szCs w:val="24"/>
                    <w:highlight w:val="none"/>
                    <w:lang w:val="en-US" w:eastAsia="zh-CN" w:bidi="ar"/>
                  </w:rPr>
                </w:rPrChange>
              </w:rPr>
              <w:t>北江航道扩能升级上延工程</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3BF8D">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851"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52" w:author="冯木林" w:date="2025-01-06T15:49:01Z">
                  <w:rPr>
                    <w:rFonts w:hint="eastAsia" w:ascii="仿宋_GB2312" w:hAnsi="仿宋_GB2312" w:cs="仿宋_GB2312"/>
                    <w:color w:val="auto"/>
                    <w:kern w:val="0"/>
                    <w:sz w:val="24"/>
                    <w:szCs w:val="24"/>
                    <w:highlight w:val="none"/>
                    <w:lang w:val="en-US" w:eastAsia="zh-CN" w:bidi="ar"/>
                  </w:rPr>
                </w:rPrChange>
              </w:rPr>
              <w:t>-</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0D370">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53"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54" w:author="冯木林" w:date="2025-01-06T15:49:01Z">
                  <w:rPr>
                    <w:rFonts w:hint="eastAsia" w:ascii="仿宋_GB2312" w:hAnsi="仿宋_GB2312" w:cs="仿宋_GB2312"/>
                    <w:color w:val="auto"/>
                    <w:kern w:val="0"/>
                    <w:sz w:val="24"/>
                    <w:szCs w:val="24"/>
                    <w:highlight w:val="none"/>
                    <w:lang w:val="en-US" w:eastAsia="zh-CN" w:bidi="ar"/>
                  </w:rPr>
                </w:rPrChange>
              </w:rPr>
              <w:t>省航道事务中心</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9D5F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55"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p>
        </w:tc>
      </w:tr>
      <w:tr w14:paraId="06944935">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652175F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auto"/>
                <w:sz w:val="24"/>
                <w:szCs w:val="24"/>
                <w:highlight w:val="none"/>
                <w:lang w:val="en-US" w:eastAsia="zh-CN"/>
                <w:rPrChange w:id="856" w:author="冯木林" w:date="2025-01-06T15:49:01Z">
                  <w:rPr>
                    <w:rFonts w:hint="default" w:ascii="仿宋_GB2312" w:hAnsi="仿宋_GB2312" w:cs="仿宋_GB2312"/>
                    <w:color w:val="auto"/>
                    <w:sz w:val="24"/>
                    <w:szCs w:val="24"/>
                    <w:highlight w:val="none"/>
                    <w:lang w:val="en-US" w:eastAsia="zh-CN"/>
                  </w:rPr>
                </w:rPrChange>
              </w:rPr>
            </w:pPr>
            <w:r>
              <w:rPr>
                <w:rFonts w:hint="default" w:ascii="Times New Roman" w:hAnsi="Times New Roman" w:cs="Times New Roman"/>
                <w:color w:val="auto"/>
                <w:sz w:val="24"/>
                <w:szCs w:val="24"/>
                <w:highlight w:val="none"/>
                <w:lang w:val="en-US" w:eastAsia="zh-CN"/>
                <w:rPrChange w:id="857" w:author="冯木林" w:date="2025-01-06T15:49:01Z">
                  <w:rPr>
                    <w:rFonts w:hint="eastAsia" w:ascii="仿宋_GB2312" w:hAnsi="仿宋_GB2312" w:cs="仿宋_GB2312"/>
                    <w:color w:val="auto"/>
                    <w:sz w:val="24"/>
                    <w:szCs w:val="24"/>
                    <w:highlight w:val="none"/>
                    <w:lang w:val="en-US" w:eastAsia="zh-CN"/>
                  </w:rPr>
                </w:rPrChange>
              </w:rPr>
              <w:t>11</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24AF5">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58"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59" w:author="冯木林" w:date="2025-01-06T15:49:01Z">
                  <w:rPr>
                    <w:rFonts w:hint="eastAsia" w:ascii="仿宋_GB2312" w:hAnsi="仿宋_GB2312" w:cs="仿宋_GB2312"/>
                    <w:color w:val="auto"/>
                    <w:kern w:val="0"/>
                    <w:sz w:val="24"/>
                    <w:szCs w:val="24"/>
                    <w:highlight w:val="none"/>
                    <w:lang w:val="en-US" w:eastAsia="zh-CN" w:bidi="ar"/>
                  </w:rPr>
                </w:rPrChange>
              </w:rPr>
              <w:fldChar w:fldCharType="begin"/>
            </w:r>
            <w:r>
              <w:rPr>
                <w:rFonts w:hint="default" w:ascii="Times New Roman" w:hAnsi="Times New Roman" w:cs="Times New Roman"/>
                <w:color w:val="auto"/>
                <w:kern w:val="0"/>
                <w:sz w:val="24"/>
                <w:szCs w:val="24"/>
                <w:highlight w:val="none"/>
                <w:lang w:val="en-US" w:eastAsia="zh-CN" w:bidi="ar"/>
                <w:rPrChange w:id="860" w:author="冯木林" w:date="2025-01-06T15:49:01Z">
                  <w:rPr>
                    <w:rFonts w:hint="eastAsia" w:ascii="仿宋_GB2312" w:hAnsi="仿宋_GB2312" w:cs="仿宋_GB2312"/>
                    <w:color w:val="auto"/>
                    <w:kern w:val="0"/>
                    <w:sz w:val="24"/>
                    <w:szCs w:val="24"/>
                    <w:highlight w:val="none"/>
                    <w:lang w:val="en-US" w:eastAsia="zh-CN" w:bidi="ar"/>
                  </w:rPr>
                </w:rPrChange>
              </w:rPr>
              <w:instrText xml:space="preserve"> HYPERLINK "https://210.76.78.6:7001/r_rz_zdbg/jtt/linkDocAddToDo.jsp?billid=993456&amp;todo=false" \t "https://210.76.78.6:7001/r_rz_zdbg/wui/index.html" \l "/main/cs/app/_blank" </w:instrText>
            </w:r>
            <w:r>
              <w:rPr>
                <w:rFonts w:hint="default" w:ascii="Times New Roman" w:hAnsi="Times New Roman" w:cs="Times New Roman"/>
                <w:color w:val="auto"/>
                <w:kern w:val="0"/>
                <w:sz w:val="24"/>
                <w:szCs w:val="24"/>
                <w:highlight w:val="none"/>
                <w:lang w:val="en-US" w:eastAsia="zh-CN" w:bidi="ar"/>
                <w:rPrChange w:id="861" w:author="冯木林" w:date="2025-01-06T15:49:01Z">
                  <w:rPr>
                    <w:rFonts w:hint="eastAsia" w:ascii="仿宋_GB2312" w:hAnsi="仿宋_GB2312" w:cs="仿宋_GB2312"/>
                    <w:color w:val="auto"/>
                    <w:kern w:val="0"/>
                    <w:sz w:val="24"/>
                    <w:szCs w:val="24"/>
                    <w:highlight w:val="none"/>
                    <w:lang w:val="en-US" w:eastAsia="zh-CN" w:bidi="ar"/>
                  </w:rPr>
                </w:rPrChange>
              </w:rPr>
              <w:fldChar w:fldCharType="separate"/>
            </w:r>
            <w:r>
              <w:rPr>
                <w:rFonts w:hint="default" w:ascii="Times New Roman" w:hAnsi="Times New Roman" w:cs="Times New Roman"/>
                <w:color w:val="auto"/>
                <w:kern w:val="0"/>
                <w:sz w:val="24"/>
                <w:szCs w:val="24"/>
                <w:highlight w:val="none"/>
                <w:lang w:val="en-US" w:eastAsia="zh-CN" w:bidi="ar"/>
                <w:rPrChange w:id="862" w:author="冯木林" w:date="2025-01-06T15:49:01Z">
                  <w:rPr>
                    <w:rFonts w:hint="eastAsia" w:ascii="仿宋_GB2312" w:hAnsi="仿宋_GB2312" w:cs="仿宋_GB2312"/>
                    <w:color w:val="auto"/>
                    <w:kern w:val="0"/>
                    <w:sz w:val="24"/>
                    <w:szCs w:val="24"/>
                    <w:highlight w:val="none"/>
                    <w:lang w:val="en-US" w:eastAsia="zh-CN" w:bidi="ar"/>
                  </w:rPr>
                </w:rPrChange>
              </w:rPr>
              <w:t>广州港20万吨级航道工程</w:t>
            </w:r>
            <w:r>
              <w:rPr>
                <w:rFonts w:hint="default" w:ascii="Times New Roman" w:hAnsi="Times New Roman" w:cs="Times New Roman"/>
                <w:color w:val="auto"/>
                <w:kern w:val="0"/>
                <w:sz w:val="24"/>
                <w:szCs w:val="24"/>
                <w:highlight w:val="none"/>
                <w:lang w:val="en-US" w:eastAsia="zh-CN" w:bidi="ar"/>
                <w:rPrChange w:id="863" w:author="冯木林" w:date="2025-01-06T15:49:01Z">
                  <w:rPr>
                    <w:rFonts w:hint="eastAsia" w:ascii="仿宋_GB2312" w:hAnsi="仿宋_GB2312" w:cs="仿宋_GB2312"/>
                    <w:color w:val="auto"/>
                    <w:kern w:val="0"/>
                    <w:sz w:val="24"/>
                    <w:szCs w:val="24"/>
                    <w:highlight w:val="none"/>
                    <w:lang w:val="en-US" w:eastAsia="zh-CN" w:bidi="ar"/>
                  </w:rPr>
                </w:rPrChange>
              </w:rPr>
              <w:fldChar w:fldCharType="end"/>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805D7">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仿宋_GB2312" w:cs="Times New Roman"/>
                <w:color w:val="auto"/>
                <w:kern w:val="0"/>
                <w:sz w:val="24"/>
                <w:szCs w:val="24"/>
                <w:highlight w:val="none"/>
                <w:lang w:val="en-US" w:eastAsia="zh-CN" w:bidi="ar"/>
                <w:rPrChange w:id="864"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65" w:author="冯木林" w:date="2025-01-06T15:49:01Z">
                  <w:rPr>
                    <w:rFonts w:hint="eastAsia" w:ascii="仿宋_GB2312" w:hAnsi="仿宋_GB2312" w:cs="仿宋_GB2312"/>
                    <w:color w:val="auto"/>
                    <w:kern w:val="0"/>
                    <w:sz w:val="24"/>
                    <w:szCs w:val="24"/>
                    <w:highlight w:val="none"/>
                    <w:lang w:val="en-US" w:eastAsia="zh-CN" w:bidi="ar"/>
                  </w:rPr>
                </w:rPrChange>
              </w:rPr>
              <w:t>-</w:t>
            </w:r>
          </w:p>
        </w:tc>
        <w:tc>
          <w:tcPr>
            <w:tcW w:w="1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A0FFC">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66"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67" w:author="冯木林" w:date="2025-01-06T15:49:01Z">
                  <w:rPr>
                    <w:rFonts w:hint="eastAsia" w:ascii="仿宋_GB2312" w:hAnsi="仿宋_GB2312" w:cs="仿宋_GB2312"/>
                    <w:color w:val="auto"/>
                    <w:kern w:val="0"/>
                    <w:sz w:val="24"/>
                    <w:szCs w:val="24"/>
                    <w:highlight w:val="none"/>
                    <w:lang w:val="en-US" w:eastAsia="zh-CN" w:bidi="ar"/>
                  </w:rPr>
                </w:rPrChange>
              </w:rPr>
              <w:t>广州市港务局</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18499">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cs="Times New Roman"/>
                <w:color w:val="auto"/>
                <w:kern w:val="0"/>
                <w:sz w:val="24"/>
                <w:szCs w:val="24"/>
                <w:highlight w:val="none"/>
                <w:lang w:val="en-US" w:eastAsia="zh-CN" w:bidi="ar"/>
                <w:rPrChange w:id="868" w:author="冯木林" w:date="2025-01-06T15:49:01Z">
                  <w:rPr>
                    <w:rFonts w:hint="eastAsia" w:ascii="仿宋_GB2312" w:hAnsi="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69" w:author="冯木林" w:date="2025-01-06T15:49:01Z">
                  <w:rPr>
                    <w:rFonts w:hint="eastAsia" w:ascii="仿宋_GB2312" w:hAnsi="仿宋_GB2312" w:cs="仿宋_GB2312"/>
                    <w:color w:val="auto"/>
                    <w:kern w:val="0"/>
                    <w:sz w:val="24"/>
                    <w:szCs w:val="24"/>
                    <w:highlight w:val="none"/>
                    <w:lang w:val="en-US" w:eastAsia="zh-CN" w:bidi="ar"/>
                  </w:rPr>
                </w:rPrChange>
              </w:rPr>
              <w:t>仅评</w:t>
            </w:r>
          </w:p>
          <w:p w14:paraId="68EFCB5D">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仿宋_GB2312" w:cs="Times New Roman"/>
                <w:color w:val="auto"/>
                <w:kern w:val="0"/>
                <w:sz w:val="24"/>
                <w:szCs w:val="24"/>
                <w:highlight w:val="none"/>
                <w:lang w:val="en-US" w:eastAsia="zh-CN" w:bidi="ar"/>
                <w:rPrChange w:id="870" w:author="冯木林" w:date="2025-01-06T15:49:01Z">
                  <w:rPr>
                    <w:rFonts w:hint="eastAsia" w:ascii="仿宋_GB2312" w:hAnsi="仿宋_GB2312" w:eastAsia="仿宋_GB2312" w:cs="仿宋_GB2312"/>
                    <w:color w:val="auto"/>
                    <w:kern w:val="0"/>
                    <w:sz w:val="24"/>
                    <w:szCs w:val="24"/>
                    <w:highlight w:val="none"/>
                    <w:lang w:val="en-US" w:eastAsia="zh-CN" w:bidi="ar"/>
                  </w:rPr>
                </w:rPrChange>
              </w:rPr>
            </w:pPr>
            <w:r>
              <w:rPr>
                <w:rFonts w:hint="default" w:ascii="Times New Roman" w:hAnsi="Times New Roman" w:cs="Times New Roman"/>
                <w:color w:val="auto"/>
                <w:kern w:val="0"/>
                <w:sz w:val="24"/>
                <w:szCs w:val="24"/>
                <w:highlight w:val="none"/>
                <w:lang w:val="en-US" w:eastAsia="zh-CN" w:bidi="ar"/>
                <w:rPrChange w:id="871" w:author="冯木林" w:date="2025-01-06T15:49:01Z">
                  <w:rPr>
                    <w:rFonts w:hint="eastAsia" w:ascii="仿宋_GB2312" w:hAnsi="仿宋_GB2312" w:cs="仿宋_GB2312"/>
                    <w:color w:val="auto"/>
                    <w:kern w:val="0"/>
                    <w:sz w:val="24"/>
                    <w:szCs w:val="24"/>
                    <w:highlight w:val="none"/>
                    <w:lang w:val="en-US" w:eastAsia="zh-CN" w:bidi="ar"/>
                  </w:rPr>
                </w:rPrChange>
              </w:rPr>
              <w:t>工可</w:t>
            </w:r>
          </w:p>
        </w:tc>
      </w:tr>
    </w:tbl>
    <w:p w14:paraId="03914818">
      <w:pPr>
        <w:ind w:left="720" w:hanging="720" w:hangingChars="300"/>
        <w:rPr>
          <w:rFonts w:hint="default" w:ascii="Times New Roman" w:hAnsi="Times New Roman" w:cs="Times New Roman"/>
          <w:color w:val="000000"/>
          <w:sz w:val="24"/>
          <w:rPrChange w:id="872" w:author="冯木林" w:date="2025-01-06T15:49:01Z">
            <w:rPr>
              <w:rFonts w:hint="eastAsia" w:ascii="仿宋_GB2312" w:hAnsi="宋体" w:cs="宋体"/>
              <w:color w:val="000000"/>
              <w:sz w:val="24"/>
            </w:rPr>
          </w:rPrChange>
        </w:rPr>
      </w:pPr>
      <w:r>
        <w:rPr>
          <w:rFonts w:hint="default" w:ascii="Times New Roman" w:hAnsi="Times New Roman" w:cs="Times New Roman"/>
          <w:color w:val="000000"/>
          <w:sz w:val="24"/>
          <w:rPrChange w:id="873" w:author="冯木林" w:date="2025-01-06T15:49:01Z">
            <w:rPr>
              <w:rFonts w:hint="eastAsia" w:ascii="仿宋_GB2312" w:hAnsi="宋体" w:cs="宋体"/>
              <w:color w:val="000000"/>
              <w:sz w:val="24"/>
            </w:rPr>
          </w:rPrChange>
        </w:rPr>
        <w:t>注：1.在信用评价中，地级以上市交通运输（港口）行政主管部门、上级管理部门的项目管理权限按上述隶属关系来界定（仅适用于信用评价工作）。</w:t>
      </w:r>
    </w:p>
    <w:p w14:paraId="26A229C8">
      <w:pPr>
        <w:ind w:left="720" w:hanging="720" w:hangingChars="300"/>
        <w:rPr>
          <w:rFonts w:hint="default" w:ascii="Times New Roman" w:hAnsi="Times New Roman" w:cs="Times New Roman"/>
          <w:color w:val="000000"/>
          <w:sz w:val="24"/>
          <w:rPrChange w:id="874" w:author="冯木林" w:date="2025-01-06T15:49:01Z">
            <w:rPr>
              <w:rFonts w:hint="eastAsia" w:ascii="仿宋_GB2312" w:hAnsi="宋体" w:cs="宋体"/>
              <w:color w:val="000000"/>
              <w:sz w:val="24"/>
            </w:rPr>
          </w:rPrChange>
        </w:rPr>
      </w:pPr>
      <w:r>
        <w:rPr>
          <w:rFonts w:hint="default" w:ascii="Times New Roman" w:hAnsi="Times New Roman" w:cs="Times New Roman"/>
          <w:color w:val="000000"/>
          <w:sz w:val="24"/>
          <w:rPrChange w:id="875" w:author="冯木林" w:date="2025-01-06T15:49:01Z">
            <w:rPr>
              <w:rFonts w:hint="eastAsia" w:ascii="仿宋_GB2312" w:hAnsi="宋体" w:cs="宋体"/>
              <w:color w:val="000000"/>
              <w:sz w:val="24"/>
            </w:rPr>
          </w:rPrChange>
        </w:rPr>
        <w:t xml:space="preserve">    2.备注中“仅评设计”指202</w:t>
      </w:r>
      <w:r>
        <w:rPr>
          <w:rFonts w:hint="default" w:ascii="Times New Roman" w:hAnsi="Times New Roman" w:cs="Times New Roman"/>
          <w:color w:val="000000"/>
          <w:sz w:val="24"/>
          <w:lang w:val="en-US" w:eastAsia="zh-CN"/>
          <w:rPrChange w:id="876" w:author="冯木林" w:date="2025-01-06T15:49:01Z">
            <w:rPr>
              <w:rFonts w:hint="eastAsia" w:ascii="仿宋_GB2312" w:hAnsi="宋体" w:cs="宋体"/>
              <w:color w:val="000000"/>
              <w:sz w:val="24"/>
              <w:lang w:val="en-US" w:eastAsia="zh-CN"/>
            </w:rPr>
          </w:rPrChange>
        </w:rPr>
        <w:t>4</w:t>
      </w:r>
      <w:r>
        <w:rPr>
          <w:rFonts w:hint="default" w:ascii="Times New Roman" w:hAnsi="Times New Roman" w:cs="Times New Roman"/>
          <w:color w:val="000000"/>
          <w:sz w:val="24"/>
          <w:rPrChange w:id="877" w:author="冯木林" w:date="2025-01-06T15:49:01Z">
            <w:rPr>
              <w:rFonts w:hint="eastAsia" w:ascii="仿宋_GB2312" w:hAnsi="宋体" w:cs="宋体"/>
              <w:color w:val="000000"/>
              <w:sz w:val="24"/>
            </w:rPr>
          </w:rPrChange>
        </w:rPr>
        <w:t>年度</w:t>
      </w:r>
      <w:r>
        <w:rPr>
          <w:rFonts w:hint="default" w:ascii="Times New Roman" w:hAnsi="Times New Roman" w:cs="Times New Roman"/>
          <w:color w:val="000000"/>
          <w:sz w:val="24"/>
          <w:lang w:val="en-US" w:eastAsia="zh-CN"/>
          <w:rPrChange w:id="878" w:author="冯木林" w:date="2025-01-06T15:49:01Z">
            <w:rPr>
              <w:rFonts w:hint="eastAsia" w:ascii="仿宋_GB2312" w:hAnsi="宋体" w:cs="宋体"/>
              <w:color w:val="000000"/>
              <w:sz w:val="24"/>
              <w:lang w:val="en-US" w:eastAsia="zh-CN"/>
            </w:rPr>
          </w:rPrChange>
        </w:rPr>
        <w:t>未开工或新开工但</w:t>
      </w:r>
      <w:r>
        <w:rPr>
          <w:rFonts w:hint="default" w:ascii="Times New Roman" w:hAnsi="Times New Roman" w:cs="Times New Roman"/>
          <w:color w:val="000000"/>
          <w:sz w:val="24"/>
          <w:rPrChange w:id="879" w:author="冯木林" w:date="2025-01-06T15:49:01Z">
            <w:rPr>
              <w:rFonts w:hint="eastAsia" w:ascii="仿宋_GB2312" w:hAnsi="宋体" w:cs="宋体"/>
              <w:color w:val="000000"/>
              <w:sz w:val="24"/>
            </w:rPr>
          </w:rPrChange>
        </w:rPr>
        <w:t>无主体施工工程量或完成主体工程量不超合同额10％时，不对施工与监理单位进行评价；如已开工，项目建设（代建）单位仍须参与评价。</w:t>
      </w:r>
    </w:p>
    <w:p w14:paraId="585FBA31"/>
    <w:bookmarkEnd w:id="0"/>
    <w:sectPr>
      <w:footerReference r:id="rId3" w:type="default"/>
      <w:pgSz w:w="11906" w:h="16838"/>
      <w:pgMar w:top="1440" w:right="1800" w:bottom="1440" w:left="1800" w:header="720" w:footer="1763"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5A581">
    <w:pPr>
      <w:pStyle w:val="2"/>
      <w:ind w:right="360" w:firstLine="360"/>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冯木林">
    <w15:presenceInfo w15:providerId="WebOffice Third" w15:userId="AKxZJPxhdNDUOapK:2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mYjg2NmJhMjk2ZDc2OTQ1ZTJjODc0ZDU0N2Y3MjgifQ=="/>
  </w:docVars>
  <w:rsids>
    <w:rsidRoot w:val="6A535A63"/>
    <w:rsid w:val="01A02C93"/>
    <w:rsid w:val="05EB38C2"/>
    <w:rsid w:val="08880F57"/>
    <w:rsid w:val="0C0918FC"/>
    <w:rsid w:val="0D936E21"/>
    <w:rsid w:val="0EE8757F"/>
    <w:rsid w:val="11CE41CA"/>
    <w:rsid w:val="1A961341"/>
    <w:rsid w:val="21E647A7"/>
    <w:rsid w:val="224235AF"/>
    <w:rsid w:val="235331E4"/>
    <w:rsid w:val="26047246"/>
    <w:rsid w:val="28FC4169"/>
    <w:rsid w:val="29C77A05"/>
    <w:rsid w:val="2ADE440E"/>
    <w:rsid w:val="2B1705FE"/>
    <w:rsid w:val="2E83481A"/>
    <w:rsid w:val="34CF374A"/>
    <w:rsid w:val="383744A1"/>
    <w:rsid w:val="3A5B7F6B"/>
    <w:rsid w:val="3C025D95"/>
    <w:rsid w:val="3C43629D"/>
    <w:rsid w:val="3D3664DD"/>
    <w:rsid w:val="3ED756B2"/>
    <w:rsid w:val="3F9C5852"/>
    <w:rsid w:val="3FCF006C"/>
    <w:rsid w:val="46767699"/>
    <w:rsid w:val="499E52D1"/>
    <w:rsid w:val="4C1668EC"/>
    <w:rsid w:val="4C736988"/>
    <w:rsid w:val="50D32AF6"/>
    <w:rsid w:val="578A6944"/>
    <w:rsid w:val="5863166C"/>
    <w:rsid w:val="5E8D4C1E"/>
    <w:rsid w:val="61A45B59"/>
    <w:rsid w:val="68EE126A"/>
    <w:rsid w:val="68EF2B3C"/>
    <w:rsid w:val="6976200A"/>
    <w:rsid w:val="6A535A63"/>
    <w:rsid w:val="72295152"/>
    <w:rsid w:val="72CB4A9C"/>
    <w:rsid w:val="79F44681"/>
    <w:rsid w:val="7DFF5236"/>
    <w:rsid w:val="7EFE007A"/>
    <w:rsid w:val="FF3D372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rFonts w:eastAsia="楷体_GB2312"/>
      <w:sz w:val="32"/>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autoRedefine/>
    <w:qFormat/>
    <w:uiPriority w:val="0"/>
  </w:style>
  <w:style w:type="paragraph" w:customStyle="1" w:styleId="7">
    <w:name w:val="文件标号"/>
    <w:basedOn w:val="1"/>
    <w:autoRedefine/>
    <w:qFormat/>
    <w:uiPriority w:val="0"/>
    <w:pPr>
      <w:widowControl/>
      <w:spacing w:before="1440" w:line="560" w:lineRule="atLeast"/>
      <w:jc w:val="right"/>
    </w:pPr>
    <w:rPr>
      <w:rFonts w:eastAsia="仿宋_GB2312"/>
      <w:spacing w:val="20"/>
      <w:kern w:val="0"/>
      <w:sz w:val="32"/>
      <w:szCs w:val="20"/>
    </w:rPr>
  </w:style>
  <w:style w:type="paragraph" w:customStyle="1" w:styleId="8">
    <w:name w:val="主送单位"/>
    <w:basedOn w:val="1"/>
    <w:autoRedefine/>
    <w:qFormat/>
    <w:uiPriority w:val="0"/>
    <w:pPr>
      <w:widowControl/>
      <w:spacing w:line="560" w:lineRule="atLeast"/>
    </w:pPr>
    <w:rPr>
      <w:rFonts w:eastAsia="仿宋_GB2312"/>
      <w:kern w:val="0"/>
      <w:sz w:val="32"/>
      <w:szCs w:val="20"/>
    </w:rPr>
  </w:style>
  <w:style w:type="paragraph" w:customStyle="1" w:styleId="9">
    <w:name w:val="No Spacing"/>
    <w:autoRedefine/>
    <w:qFormat/>
    <w:uiPriority w:val="1"/>
    <w:pPr>
      <w:widowControl w:val="0"/>
      <w:jc w:val="both"/>
    </w:pPr>
    <w:rPr>
      <w:rFonts w:ascii="Times New Roman" w:hAnsi="Times New Roman" w:eastAsia="仿宋_GB2312" w:cs="Times New Roman"/>
      <w:kern w:val="2"/>
      <w:sz w:val="32"/>
      <w:szCs w:val="32"/>
      <w:lang w:val="en-US" w:eastAsia="zh-CN" w:bidi="ar-SA"/>
    </w:rPr>
  </w:style>
  <w:style w:type="paragraph" w:customStyle="1" w:styleId="10">
    <w:name w:val="主题词"/>
    <w:basedOn w:val="1"/>
    <w:autoRedefine/>
    <w:qFormat/>
    <w:uiPriority w:val="0"/>
    <w:pPr>
      <w:widowControl/>
      <w:spacing w:line="560" w:lineRule="atLeast"/>
    </w:pPr>
    <w:rPr>
      <w:rFonts w:eastAsia="黑体"/>
      <w:spacing w:val="8"/>
      <w:kern w:val="0"/>
      <w:sz w:val="32"/>
      <w:szCs w:val="20"/>
    </w:rPr>
  </w:style>
  <w:style w:type="character" w:customStyle="1" w:styleId="11">
    <w:name w:val="抄送 4号"/>
    <w:basedOn w:val="12"/>
    <w:autoRedefine/>
    <w:qFormat/>
    <w:uiPriority w:val="0"/>
    <w:rPr>
      <w:rFonts w:cs="Times New Roman"/>
      <w:sz w:val="28"/>
      <w:szCs w:val="28"/>
    </w:rPr>
  </w:style>
  <w:style w:type="character" w:customStyle="1" w:styleId="12">
    <w:name w:val="抄送单位 Char"/>
    <w:basedOn w:val="5"/>
    <w:autoRedefine/>
    <w:qFormat/>
    <w:uiPriority w:val="0"/>
    <w:rPr>
      <w:rFonts w:eastAsia="仿宋_GB2312"/>
      <w:spacing w:val="30"/>
      <w:sz w:val="32"/>
      <w:lang w:val="en-US" w:eastAsia="zh-CN" w:bidi="ar-SA"/>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省交通运输厅</Company>
  <Pages>6</Pages>
  <Words>3565</Words>
  <Characters>3682</Characters>
  <Lines>0</Lines>
  <Paragraphs>0</Paragraphs>
  <TotalTime>3</TotalTime>
  <ScaleCrop>false</ScaleCrop>
  <LinksUpToDate>false</LinksUpToDate>
  <CharactersWithSpaces>3692</CharactersWithSpaces>
  <Application>WPS Office WWO_wpscloud_20241015115156-8bcb730b6c</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2022-12-24T00:05:00Z</dcterms:created>
  <dc:creator>yhl</dc:creator>
  <cp:lastModifiedBy>yhl</cp:lastModifiedBy>
  <dcterms:modified xsi:type="dcterms:W3CDTF">2025-01-06T15:49:12Z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2617A339A2A25753F88A7B673E8F1F70_43</vt:lpwstr>
  </property>
  <property fmtid="{D5CDD505-2E9C-101B-9397-08002B2CF9AE}" pid="4" name="KSOTemplateDocerSaveRecord">
    <vt:lpwstr>eyJoZGlkIjoiNThmYjg2NmJhMjk2ZDc2OTQ1ZTJjODc0ZDU0N2Y3MjgiLCJ1c2VySWQiOiIyOTc2NTk3NzAifQ==</vt:lpwstr>
  </property>
</Properties>
</file>